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B0D" w:rsidRPr="009044F1" w:rsidRDefault="007D1B0D" w:rsidP="007D1B0D">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7D1B0D" w:rsidRPr="00BA7128" w:rsidRDefault="007D1B0D" w:rsidP="007D1B0D">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FootnoteReference"/>
          <w:rFonts w:ascii="GHEA Grapalat" w:hAnsi="GHEA Grapalat"/>
          <w:i w:val="0"/>
          <w:sz w:val="24"/>
          <w:szCs w:val="24"/>
        </w:rPr>
        <w:footnoteReference w:customMarkFollows="1" w:id="1"/>
        <w:t>*</w:t>
      </w:r>
    </w:p>
    <w:p w:rsidR="007D1B0D" w:rsidRPr="009044F1" w:rsidRDefault="007D1B0D" w:rsidP="007D1B0D">
      <w:pPr>
        <w:pStyle w:val="BodyTextIndent"/>
        <w:widowControl w:val="0"/>
        <w:spacing w:after="160" w:line="240" w:lineRule="auto"/>
        <w:ind w:firstLine="0"/>
        <w:jc w:val="center"/>
        <w:rPr>
          <w:rFonts w:ascii="GHEA Grapalat" w:hAnsi="GHEA Grapalat"/>
          <w:i w:val="0"/>
          <w:sz w:val="24"/>
          <w:szCs w:val="24"/>
        </w:rPr>
      </w:pPr>
    </w:p>
    <w:p w:rsidR="007D1B0D" w:rsidRPr="00FD0971" w:rsidRDefault="007D1B0D" w:rsidP="007D1B0D">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 xml:space="preserve">Настоящий текст объявления утвержден решением Комиссии </w:t>
      </w:r>
      <w:r w:rsidRPr="00DB1AF4">
        <w:rPr>
          <w:rFonts w:ascii="GHEA Grapalat" w:hAnsi="GHEA Grapalat"/>
          <w:i w:val="0"/>
          <w:sz w:val="24"/>
          <w:szCs w:val="24"/>
        </w:rPr>
        <w:t>открытого конкурса</w:t>
      </w:r>
      <w:r>
        <w:rPr>
          <w:rFonts w:ascii="GHEA Grapalat" w:hAnsi="GHEA Grapalat"/>
          <w:b/>
        </w:rPr>
        <w:t xml:space="preserve"> </w:t>
      </w:r>
      <w:r>
        <w:rPr>
          <w:rFonts w:ascii="GHEA Grapalat" w:hAnsi="GHEA Grapalat"/>
          <w:i w:val="0"/>
          <w:sz w:val="24"/>
          <w:szCs w:val="24"/>
        </w:rPr>
        <w:t xml:space="preserve">от </w:t>
      </w:r>
      <w:r w:rsidRPr="00E04F35">
        <w:rPr>
          <w:rFonts w:ascii="GHEA Grapalat" w:hAnsi="GHEA Grapalat"/>
          <w:i w:val="0"/>
          <w:sz w:val="24"/>
          <w:szCs w:val="24"/>
        </w:rPr>
        <w:t xml:space="preserve"> </w:t>
      </w:r>
      <w:r w:rsidR="005D3B25" w:rsidRPr="005D3B25">
        <w:rPr>
          <w:rFonts w:ascii="GHEA Grapalat" w:hAnsi="GHEA Grapalat"/>
          <w:i w:val="0"/>
          <w:sz w:val="24"/>
          <w:szCs w:val="24"/>
          <w:lang w:val="hy-AM"/>
        </w:rPr>
        <w:t>14</w:t>
      </w:r>
      <w:r w:rsidRPr="005D3B25">
        <w:rPr>
          <w:rFonts w:ascii="GHEA Grapalat" w:hAnsi="GHEA Grapalat"/>
          <w:i w:val="0"/>
          <w:sz w:val="24"/>
          <w:szCs w:val="24"/>
        </w:rPr>
        <w:t>.0</w:t>
      </w:r>
      <w:r w:rsidR="005D3B25" w:rsidRPr="005D3B25">
        <w:rPr>
          <w:rFonts w:ascii="GHEA Grapalat" w:hAnsi="GHEA Grapalat"/>
          <w:i w:val="0"/>
          <w:sz w:val="24"/>
          <w:szCs w:val="24"/>
        </w:rPr>
        <w:t>5</w:t>
      </w:r>
      <w:r w:rsidRPr="005D3B25">
        <w:rPr>
          <w:rFonts w:ascii="GHEA Grapalat" w:hAnsi="GHEA Grapalat"/>
          <w:i w:val="0"/>
          <w:sz w:val="24"/>
          <w:szCs w:val="24"/>
        </w:rPr>
        <w:t>.2025</w:t>
      </w:r>
      <w:r>
        <w:rPr>
          <w:rFonts w:ascii="GHEA Grapalat" w:hAnsi="GHEA Grapalat"/>
          <w:i w:val="0"/>
          <w:sz w:val="24"/>
          <w:szCs w:val="24"/>
        </w:rPr>
        <w:t xml:space="preserve"> </w:t>
      </w:r>
      <w:r w:rsidRPr="00FD0971">
        <w:rPr>
          <w:rFonts w:ascii="GHEA Grapalat" w:hAnsi="GHEA Grapalat"/>
          <w:i w:val="0"/>
          <w:sz w:val="24"/>
          <w:szCs w:val="24"/>
        </w:rPr>
        <w:t xml:space="preserve">года </w:t>
      </w:r>
      <w:r w:rsidRPr="006B18CD">
        <w:rPr>
          <w:rFonts w:ascii="GHEA Grapalat" w:hAnsi="GHEA Grapalat"/>
          <w:i w:val="0"/>
          <w:sz w:val="24"/>
          <w:szCs w:val="24"/>
        </w:rPr>
        <w:t xml:space="preserve">N </w:t>
      </w:r>
      <w:r>
        <w:rPr>
          <w:rFonts w:ascii="GHEA Grapalat" w:hAnsi="GHEA Grapalat"/>
          <w:i w:val="0"/>
          <w:sz w:val="24"/>
          <w:szCs w:val="24"/>
        </w:rPr>
        <w:t>2</w:t>
      </w:r>
      <w:r w:rsidRPr="00FD0971">
        <w:rPr>
          <w:rFonts w:ascii="GHEA Grapalat" w:hAnsi="GHEA Grapalat"/>
          <w:i w:val="0"/>
          <w:sz w:val="24"/>
          <w:szCs w:val="24"/>
        </w:rPr>
        <w:t xml:space="preserve"> </w:t>
      </w:r>
    </w:p>
    <w:p w:rsidR="007D1B0D" w:rsidRPr="005D3B25" w:rsidRDefault="007D1B0D" w:rsidP="007D1B0D">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BA630D">
        <w:rPr>
          <w:rFonts w:ascii="GHEA Grapalat" w:hAnsi="GHEA Grapalat"/>
          <w:i w:val="0"/>
          <w:sz w:val="24"/>
          <w:szCs w:val="24"/>
        </w:rPr>
        <w:t>ЕГС-</w:t>
      </w:r>
      <w:r w:rsidRPr="008122D5">
        <w:rPr>
          <w:rFonts w:ascii="GHEA Grapalat" w:hAnsi="GHEA Grapalat"/>
          <w:i w:val="0"/>
          <w:sz w:val="24"/>
          <w:szCs w:val="24"/>
        </w:rPr>
        <w:t>BMKHASHDZB-2</w:t>
      </w:r>
      <w:r w:rsidRPr="005D3B25">
        <w:rPr>
          <w:rFonts w:ascii="GHEA Grapalat" w:hAnsi="GHEA Grapalat"/>
          <w:i w:val="0"/>
          <w:sz w:val="24"/>
          <w:szCs w:val="24"/>
        </w:rPr>
        <w:t>5</w:t>
      </w:r>
      <w:r w:rsidRPr="008122D5">
        <w:rPr>
          <w:rFonts w:ascii="GHEA Grapalat" w:hAnsi="GHEA Grapalat"/>
          <w:i w:val="0"/>
          <w:sz w:val="24"/>
          <w:szCs w:val="24"/>
        </w:rPr>
        <w:t>/1</w:t>
      </w:r>
      <w:r w:rsidRPr="005D3B25">
        <w:rPr>
          <w:rFonts w:ascii="GHEA Grapalat" w:hAnsi="GHEA Grapalat"/>
          <w:i w:val="0"/>
          <w:sz w:val="24"/>
          <w:szCs w:val="24"/>
        </w:rPr>
        <w:t xml:space="preserve">  </w:t>
      </w:r>
    </w:p>
    <w:p w:rsidR="007D1B0D" w:rsidRPr="009044F1" w:rsidRDefault="007D1B0D" w:rsidP="007D1B0D">
      <w:pPr>
        <w:pStyle w:val="BodyTextIndent"/>
        <w:widowControl w:val="0"/>
        <w:spacing w:after="160" w:line="240" w:lineRule="auto"/>
        <w:rPr>
          <w:rFonts w:ascii="GHEA Grapalat" w:hAnsi="GHEA Grapalat"/>
          <w:i w:val="0"/>
          <w:sz w:val="24"/>
          <w:szCs w:val="24"/>
        </w:rPr>
      </w:pPr>
    </w:p>
    <w:p w:rsidR="007D1B0D" w:rsidRPr="00FD0971" w:rsidRDefault="007D1B0D" w:rsidP="007D1B0D">
      <w:pPr>
        <w:pStyle w:val="BodyTextIndent"/>
        <w:spacing w:line="240" w:lineRule="auto"/>
        <w:ind w:firstLine="567"/>
        <w:rPr>
          <w:rFonts w:ascii="GHEA Grapalat" w:hAnsi="GHEA Grapalat"/>
          <w:i w:val="0"/>
          <w:sz w:val="24"/>
          <w:szCs w:val="24"/>
        </w:rPr>
      </w:pPr>
      <w:r w:rsidRPr="0076368B">
        <w:rPr>
          <w:rFonts w:ascii="GHEA Grapalat" w:hAnsi="GHEA Grapalat"/>
          <w:i w:val="0"/>
          <w:sz w:val="24"/>
          <w:szCs w:val="24"/>
        </w:rPr>
        <w:t>Заказчик ЗАО “Ергорсвет”, находящийся по адресу: РА г.Ереван, ул. Бузанда 1/4, объявляет открытый конкурс, который проводится одним этапом</w:t>
      </w:r>
      <w:r w:rsidRPr="00FD0971">
        <w:rPr>
          <w:rFonts w:ascii="GHEA Grapalat" w:hAnsi="GHEA Grapalat"/>
          <w:i w:val="0"/>
          <w:sz w:val="24"/>
          <w:szCs w:val="24"/>
        </w:rPr>
        <w:t>.</w:t>
      </w:r>
    </w:p>
    <w:p w:rsidR="007D1B0D" w:rsidRPr="00092F75" w:rsidRDefault="007D1B0D" w:rsidP="007D1B0D">
      <w:pPr>
        <w:ind w:firstLine="567"/>
        <w:jc w:val="both"/>
        <w:rPr>
          <w:rFonts w:ascii="GHEA Grapalat" w:hAnsi="GHEA Grapalat"/>
        </w:rPr>
      </w:pPr>
      <w:r w:rsidRPr="00092F75">
        <w:rPr>
          <w:rFonts w:ascii="GHEA Grapalat" w:hAnsi="GHEA Grapalat"/>
        </w:rPr>
        <w:t>Участнику, избранному в результате данной процедуры, в установленном порядке будет предложено заключить договор по выполнению р</w:t>
      </w:r>
      <w:r w:rsidR="005D3B25">
        <w:rPr>
          <w:rFonts w:ascii="GHEA Grapalat" w:hAnsi="GHEA Grapalat"/>
        </w:rPr>
        <w:t>а</w:t>
      </w:r>
      <w:r w:rsidRPr="00092F75">
        <w:rPr>
          <w:rFonts w:ascii="GHEA Grapalat" w:hAnsi="GHEA Grapalat"/>
        </w:rPr>
        <w:t>бот проектно-сметной документации для реконструкции сети наружного освещения улицы Киевяна г. Еревана  (далее --договор).</w:t>
      </w:r>
    </w:p>
    <w:p w:rsidR="007D1B0D" w:rsidRPr="009044F1" w:rsidRDefault="007D1B0D" w:rsidP="007D1B0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7D1B0D" w:rsidRPr="005D3B25" w:rsidRDefault="007D1B0D" w:rsidP="007D1B0D">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Pr="005D3B25">
        <w:rPr>
          <w:rFonts w:ascii="GHEA Grapalat" w:hAnsi="GHEA Grapalat"/>
          <w:i w:val="0"/>
          <w:sz w:val="24"/>
          <w:szCs w:val="24"/>
        </w:rPr>
        <w:t xml:space="preserve">   </w:t>
      </w:r>
    </w:p>
    <w:p w:rsidR="00902928" w:rsidRPr="00902928" w:rsidRDefault="00902928" w:rsidP="00902928">
      <w:pPr>
        <w:pStyle w:val="BodyTextIndent"/>
        <w:widowControl w:val="0"/>
        <w:spacing w:line="240" w:lineRule="auto"/>
        <w:ind w:firstLine="567"/>
        <w:rPr>
          <w:rFonts w:ascii="GHEA Grapalat" w:hAnsi="GHEA Grapalat"/>
          <w:i w:val="0"/>
          <w:sz w:val="24"/>
          <w:szCs w:val="24"/>
        </w:rPr>
      </w:pPr>
      <w:r w:rsidRPr="00902928">
        <w:rPr>
          <w:rFonts w:ascii="GHEA Grapalat" w:hAnsi="GHEA Grapalat"/>
          <w:i w:val="0"/>
          <w:sz w:val="24"/>
          <w:szCs w:val="24"/>
        </w:rPr>
        <w:t xml:space="preserve">Отобранный участник определяется на основании подпункта 2 пункта 1 статьи 44 Закона Республики Армения о закупках, по принципу отдания предпочтения участнику, предложившему самую низкую цену, отвечающую условиям неценового минимума. </w:t>
      </w:r>
    </w:p>
    <w:p w:rsidR="00902928" w:rsidRPr="00902928" w:rsidRDefault="00902928" w:rsidP="00902928">
      <w:pPr>
        <w:pStyle w:val="BodyTextIndent"/>
        <w:widowControl w:val="0"/>
        <w:tabs>
          <w:tab w:val="left" w:pos="8940"/>
        </w:tabs>
        <w:spacing w:line="240" w:lineRule="auto"/>
        <w:ind w:firstLine="567"/>
        <w:rPr>
          <w:rFonts w:ascii="GHEA Grapalat" w:hAnsi="GHEA Grapalat"/>
          <w:i w:val="0"/>
          <w:sz w:val="24"/>
          <w:szCs w:val="24"/>
        </w:rPr>
      </w:pPr>
      <w:r w:rsidRPr="00902928">
        <w:rPr>
          <w:rFonts w:ascii="GHEA Grapalat" w:hAnsi="GHEA Grapalat"/>
          <w:i w:val="0"/>
          <w:sz w:val="24"/>
          <w:szCs w:val="24"/>
        </w:rPr>
        <w:t>Заявки, не соответствующие неценовым условиям, подлежат отклонению.</w:t>
      </w:r>
      <w:r w:rsidRPr="00902928">
        <w:rPr>
          <w:rFonts w:ascii="GHEA Grapalat" w:hAnsi="GHEA Grapalat"/>
          <w:i w:val="0"/>
          <w:sz w:val="24"/>
          <w:szCs w:val="24"/>
        </w:rPr>
        <w:tab/>
      </w:r>
    </w:p>
    <w:p w:rsidR="007D1B0D" w:rsidRPr="00E04F35" w:rsidRDefault="007D1B0D" w:rsidP="007D1B0D">
      <w:pPr>
        <w:pStyle w:val="BodyTextIndent"/>
        <w:widowControl w:val="0"/>
        <w:spacing w:line="240" w:lineRule="auto"/>
        <w:ind w:firstLine="567"/>
        <w:rPr>
          <w:rFonts w:ascii="GHEA Grapalat" w:hAnsi="GHEA Grapalat"/>
          <w:i w:val="0"/>
          <w:spacing w:val="-6"/>
          <w:sz w:val="24"/>
          <w:szCs w:val="24"/>
        </w:rPr>
      </w:pPr>
      <w:r w:rsidRPr="00902928">
        <w:rPr>
          <w:rFonts w:ascii="GHEA Grapalat" w:hAnsi="GHEA Grapalat"/>
          <w:i w:val="0"/>
          <w:sz w:val="24"/>
          <w:szCs w:val="24"/>
        </w:rPr>
        <w:t>При наличии требования о предоставлении приглашения в электронной</w:t>
      </w:r>
      <w:r w:rsidRPr="00D5443D">
        <w:rPr>
          <w:rFonts w:ascii="GHEA Grapalat" w:hAnsi="GHEA Grapalat"/>
          <w:i w:val="0"/>
          <w:spacing w:val="-6"/>
          <w:sz w:val="24"/>
          <w:szCs w:val="24"/>
        </w:rPr>
        <w:t xml:space="preserve">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w:t>
      </w:r>
      <w:r w:rsidRPr="00E04F35">
        <w:rPr>
          <w:rFonts w:ascii="GHEA Grapalat" w:hAnsi="GHEA Grapalat"/>
          <w:i w:val="0"/>
          <w:spacing w:val="-6"/>
          <w:sz w:val="24"/>
          <w:szCs w:val="24"/>
        </w:rPr>
        <w:t xml:space="preserve">получения заявления. </w:t>
      </w:r>
    </w:p>
    <w:p w:rsidR="007D1B0D" w:rsidRDefault="007D1B0D" w:rsidP="007D1B0D">
      <w:pPr>
        <w:pStyle w:val="BodyTextIndent"/>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9F7C63">
        <w:rPr>
          <w:rFonts w:ascii="GHEA Grapalat" w:hAnsi="GHEA Grapalat"/>
          <w:i w:val="0"/>
          <w:sz w:val="24"/>
          <w:szCs w:val="24"/>
        </w:rPr>
        <w:t xml:space="preserve">РА г.Ереван, ул. Бузанда 1/4, в </w:t>
      </w:r>
      <w:r w:rsidRPr="00E04F35">
        <w:rPr>
          <w:rFonts w:ascii="GHEA Grapalat" w:hAnsi="GHEA Grapalat"/>
          <w:i w:val="0"/>
          <w:spacing w:val="-6"/>
          <w:sz w:val="24"/>
          <w:szCs w:val="24"/>
        </w:rPr>
        <w:t xml:space="preserve">документарной форме, до 11:00 часов </w:t>
      </w:r>
      <w:r w:rsidRPr="005D3B25">
        <w:rPr>
          <w:rFonts w:ascii="GHEA Grapalat" w:hAnsi="GHEA Grapalat"/>
          <w:i w:val="0"/>
          <w:spacing w:val="-6"/>
          <w:sz w:val="24"/>
          <w:szCs w:val="24"/>
        </w:rPr>
        <w:t>15</w:t>
      </w:r>
      <w:r w:rsidRPr="00E04F35">
        <w:rPr>
          <w:rFonts w:ascii="GHEA Grapalat" w:hAnsi="GHEA Grapalat"/>
          <w:i w:val="0"/>
          <w:spacing w:val="-6"/>
          <w:sz w:val="24"/>
          <w:szCs w:val="24"/>
        </w:rPr>
        <w:t>-го дня со дня опубликования настоящего объявления. Кроме армянского языка заявки могут</w:t>
      </w:r>
      <w:r w:rsidRPr="000F0CA8">
        <w:rPr>
          <w:rFonts w:ascii="GHEA Grapalat" w:hAnsi="GHEA Grapalat"/>
          <w:i w:val="0"/>
          <w:sz w:val="24"/>
          <w:szCs w:val="24"/>
        </w:rPr>
        <w:t xml:space="preserve"> быть поданы также на английском или русско</w:t>
      </w:r>
      <w:r>
        <w:rPr>
          <w:rFonts w:ascii="GHEA Grapalat" w:hAnsi="GHEA Grapalat"/>
          <w:i w:val="0"/>
          <w:sz w:val="24"/>
          <w:szCs w:val="24"/>
        </w:rPr>
        <w:t>м языке.</w:t>
      </w:r>
    </w:p>
    <w:p w:rsidR="007D1B0D" w:rsidRPr="001B32D9" w:rsidRDefault="007D1B0D" w:rsidP="007D1B0D">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7D1B0D" w:rsidRPr="005D3B25" w:rsidRDefault="007D1B0D" w:rsidP="007D1B0D">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674D18">
        <w:rPr>
          <w:rFonts w:ascii="GHEA Grapalat" w:hAnsi="GHEA Grapalat"/>
          <w:i w:val="0"/>
          <w:sz w:val="24"/>
          <w:szCs w:val="24"/>
        </w:rPr>
        <w:t xml:space="preserve">РА г.Ереван, ул. Бузанда </w:t>
      </w:r>
      <w:r w:rsidRPr="005D3B25">
        <w:rPr>
          <w:rFonts w:ascii="GHEA Grapalat" w:hAnsi="GHEA Grapalat"/>
          <w:i w:val="0"/>
          <w:sz w:val="24"/>
          <w:szCs w:val="24"/>
        </w:rPr>
        <w:t xml:space="preserve">1/4 </w:t>
      </w:r>
      <w:r w:rsidRPr="000F0CA8">
        <w:rPr>
          <w:rFonts w:ascii="GHEA Grapalat" w:hAnsi="GHEA Grapalat"/>
          <w:i w:val="0"/>
          <w:sz w:val="24"/>
          <w:szCs w:val="24"/>
        </w:rPr>
        <w:t xml:space="preserve">в </w:t>
      </w:r>
      <w:r w:rsidRPr="00BF6FC7">
        <w:rPr>
          <w:rFonts w:ascii="GHEA Grapalat" w:hAnsi="GHEA Grapalat"/>
          <w:i w:val="0"/>
          <w:sz w:val="24"/>
          <w:szCs w:val="24"/>
        </w:rPr>
        <w:t>1</w:t>
      </w:r>
      <w:r w:rsidRPr="00674D18">
        <w:rPr>
          <w:rFonts w:ascii="GHEA Grapalat" w:hAnsi="GHEA Grapalat"/>
          <w:i w:val="0"/>
          <w:sz w:val="24"/>
          <w:szCs w:val="24"/>
        </w:rPr>
        <w:t>1</w:t>
      </w:r>
      <w:r w:rsidRPr="00BF6FC7">
        <w:rPr>
          <w:rFonts w:ascii="GHEA Grapalat" w:hAnsi="GHEA Grapalat"/>
          <w:i w:val="0"/>
          <w:sz w:val="24"/>
          <w:szCs w:val="24"/>
        </w:rPr>
        <w:t xml:space="preserve">:00 часов </w:t>
      </w:r>
      <w:r w:rsidR="00651E56" w:rsidRPr="000F0824">
        <w:rPr>
          <w:rFonts w:ascii="GHEA Grapalat" w:hAnsi="GHEA Grapalat"/>
          <w:i w:val="0"/>
          <w:sz w:val="24"/>
          <w:szCs w:val="24"/>
        </w:rPr>
        <w:t>29</w:t>
      </w:r>
      <w:r w:rsidRPr="000F0824">
        <w:rPr>
          <w:rFonts w:ascii="GHEA Grapalat" w:hAnsi="GHEA Grapalat"/>
          <w:i w:val="0"/>
          <w:sz w:val="24"/>
          <w:szCs w:val="24"/>
        </w:rPr>
        <w:t>.0</w:t>
      </w:r>
      <w:r w:rsidR="00651E56" w:rsidRPr="000F0824">
        <w:rPr>
          <w:rFonts w:ascii="GHEA Grapalat" w:hAnsi="GHEA Grapalat"/>
          <w:i w:val="0"/>
          <w:sz w:val="24"/>
          <w:szCs w:val="24"/>
        </w:rPr>
        <w:t>5</w:t>
      </w:r>
      <w:r w:rsidRPr="000F0824">
        <w:rPr>
          <w:rFonts w:ascii="GHEA Grapalat" w:hAnsi="GHEA Grapalat"/>
          <w:i w:val="0"/>
          <w:sz w:val="24"/>
          <w:szCs w:val="24"/>
        </w:rPr>
        <w:t>.2025.</w:t>
      </w:r>
    </w:p>
    <w:p w:rsidR="007D1B0D" w:rsidRPr="003F1C13" w:rsidRDefault="007D1B0D" w:rsidP="007D1B0D">
      <w:pPr>
        <w:pStyle w:val="BodyTextIndent"/>
        <w:spacing w:line="240" w:lineRule="auto"/>
        <w:ind w:firstLine="567"/>
        <w:rPr>
          <w:rFonts w:ascii="GHEA Grapalat" w:hAnsi="GHEA Grapalat"/>
          <w:i w:val="0"/>
          <w:sz w:val="24"/>
          <w:szCs w:val="24"/>
        </w:rPr>
      </w:pPr>
      <w:r w:rsidRPr="003F1C13">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8E0DEA">
        <w:rPr>
          <w:rFonts w:ascii="GHEA Grapalat" w:hAnsi="GHEA Grapalat"/>
          <w:i w:val="0"/>
          <w:sz w:val="24"/>
          <w:szCs w:val="24"/>
        </w:rPr>
        <w:t>Нарине Абраамяну.</w:t>
      </w:r>
    </w:p>
    <w:p w:rsidR="007D1B0D" w:rsidRPr="003F1C13" w:rsidRDefault="007D1B0D" w:rsidP="007D1B0D">
      <w:pPr>
        <w:ind w:firstLine="708"/>
        <w:jc w:val="both"/>
        <w:rPr>
          <w:rFonts w:ascii="GHEA Grapalat" w:hAnsi="GHEA Grapalat"/>
        </w:rPr>
      </w:pPr>
      <w:r w:rsidRPr="003F1C13">
        <w:rPr>
          <w:rFonts w:ascii="GHEA Grapalat" w:hAnsi="GHEA Grapalat"/>
        </w:rPr>
        <w:t xml:space="preserve">               тел. 010 54 39 80</w:t>
      </w:r>
    </w:p>
    <w:p w:rsidR="007D1B0D" w:rsidRPr="00197375" w:rsidRDefault="007D1B0D" w:rsidP="007D1B0D">
      <w:pPr>
        <w:pStyle w:val="BodyTextIndent"/>
        <w:spacing w:line="240" w:lineRule="auto"/>
        <w:jc w:val="left"/>
        <w:rPr>
          <w:rFonts w:ascii="GHEA Grapalat" w:hAnsi="GHEA Grapalat"/>
          <w:i w:val="0"/>
          <w:sz w:val="24"/>
          <w:szCs w:val="24"/>
        </w:rPr>
      </w:pPr>
      <w:r w:rsidRPr="003F1C13">
        <w:rPr>
          <w:rFonts w:ascii="GHEA Grapalat" w:hAnsi="GHEA Grapalat"/>
        </w:rPr>
        <w:t xml:space="preserve">       </w:t>
      </w:r>
      <w:r w:rsidRPr="00197375">
        <w:rPr>
          <w:rFonts w:ascii="GHEA Grapalat" w:hAnsi="GHEA Grapalat"/>
          <w:i w:val="0"/>
          <w:sz w:val="24"/>
          <w:szCs w:val="24"/>
        </w:rPr>
        <w:t xml:space="preserve">эл.почта. </w:t>
      </w:r>
      <w:r w:rsidRPr="00DF78BE">
        <w:rPr>
          <w:rFonts w:ascii="GHEA Grapalat" w:hAnsi="GHEA Grapalat"/>
          <w:i w:val="0"/>
          <w:lang w:val="af-ZA"/>
        </w:rPr>
        <w:t>narine</w:t>
      </w:r>
      <w:r>
        <w:rPr>
          <w:rFonts w:ascii="Cambria Math" w:hAnsi="Cambria Math"/>
          <w:i w:val="0"/>
          <w:lang w:val="hy-AM"/>
        </w:rPr>
        <w:t>․</w:t>
      </w:r>
      <w:r>
        <w:rPr>
          <w:rFonts w:ascii="GHEA Grapalat" w:hAnsi="GHEA Grapalat"/>
          <w:i w:val="0"/>
          <w:lang w:val="af-ZA"/>
        </w:rPr>
        <w:t>abrahamyan</w:t>
      </w:r>
      <w:r w:rsidRPr="00DF78BE">
        <w:rPr>
          <w:rFonts w:ascii="GHEA Grapalat" w:hAnsi="GHEA Grapalat"/>
          <w:i w:val="0"/>
          <w:lang w:val="af-ZA"/>
        </w:rPr>
        <w:t>@</w:t>
      </w:r>
      <w:r w:rsidRPr="00E91124">
        <w:rPr>
          <w:rFonts w:ascii="GHEA Grapalat" w:hAnsi="GHEA Grapalat"/>
          <w:i w:val="0"/>
          <w:lang w:val="hy-AM"/>
        </w:rPr>
        <w:t>yerevan.am</w:t>
      </w:r>
      <w:r w:rsidRPr="00197375">
        <w:rPr>
          <w:rFonts w:ascii="GHEA Grapalat" w:hAnsi="GHEA Grapalat"/>
          <w:i w:val="0"/>
          <w:sz w:val="24"/>
          <w:szCs w:val="24"/>
        </w:rPr>
        <w:t xml:space="preserve">  </w:t>
      </w:r>
    </w:p>
    <w:p w:rsidR="007D1B0D" w:rsidRDefault="007D1B0D" w:rsidP="006B5DB2">
      <w:pPr>
        <w:ind w:firstLine="708"/>
        <w:jc w:val="both"/>
        <w:rPr>
          <w:rFonts w:ascii="GHEA Grapalat" w:hAnsi="GHEA Grapalat"/>
        </w:rPr>
      </w:pPr>
      <w:r w:rsidRPr="003F1C13">
        <w:rPr>
          <w:rFonts w:ascii="GHEA Grapalat" w:hAnsi="GHEA Grapalat"/>
        </w:rPr>
        <w:t xml:space="preserve">      Заказчик. ЗАО “Ергорсвет”</w:t>
      </w:r>
    </w:p>
    <w:p w:rsidR="006B5DB2" w:rsidRDefault="006B5DB2" w:rsidP="006B5DB2">
      <w:pPr>
        <w:ind w:firstLine="708"/>
        <w:jc w:val="both"/>
        <w:rPr>
          <w:rFonts w:ascii="GHEA Grapalat" w:hAnsi="GHEA Grapalat"/>
        </w:rPr>
      </w:pPr>
    </w:p>
    <w:p w:rsidR="006B5DB2" w:rsidRPr="006B5DB2" w:rsidRDefault="006B5DB2" w:rsidP="006B5DB2">
      <w:pPr>
        <w:ind w:firstLine="708"/>
        <w:jc w:val="both"/>
        <w:rPr>
          <w:rFonts w:ascii="GHEA Grapalat" w:hAnsi="GHEA Grapalat"/>
        </w:rPr>
      </w:pPr>
    </w:p>
    <w:p w:rsidR="00AB7540" w:rsidRPr="009044F1" w:rsidRDefault="00AB7540" w:rsidP="00AB7540">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AB7540" w:rsidRPr="00016450" w:rsidRDefault="00AB7540" w:rsidP="00AB7540">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Pr="00BA630D">
        <w:rPr>
          <w:rFonts w:ascii="GHEA Grapalat" w:hAnsi="GHEA Grapalat"/>
        </w:rPr>
        <w:t>ЕГС-</w:t>
      </w:r>
      <w:r w:rsidRPr="008122D5">
        <w:rPr>
          <w:rFonts w:ascii="GHEA Grapalat" w:hAnsi="GHEA Grapalat"/>
          <w:i/>
        </w:rPr>
        <w:t>BMKHASHDZB-2</w:t>
      </w:r>
      <w:r w:rsidRPr="005D3B25">
        <w:rPr>
          <w:rFonts w:ascii="GHEA Grapalat" w:hAnsi="GHEA Grapalat"/>
          <w:i/>
        </w:rPr>
        <w:t>5</w:t>
      </w:r>
      <w:r w:rsidRPr="008122D5">
        <w:rPr>
          <w:rFonts w:ascii="GHEA Grapalat" w:hAnsi="GHEA Grapalat"/>
          <w:i/>
        </w:rPr>
        <w:t>/1</w:t>
      </w:r>
      <w:r w:rsidRPr="001B32D9">
        <w:rPr>
          <w:rFonts w:ascii="GHEA Grapalat" w:hAnsi="GHEA Grapalat" w:cs="Times Armenian"/>
          <w:i/>
        </w:rPr>
        <w:br/>
      </w:r>
      <w:r>
        <w:rPr>
          <w:rFonts w:ascii="GHEA Grapalat" w:hAnsi="GHEA Grapalat"/>
          <w:i/>
        </w:rPr>
        <w:t xml:space="preserve">№ </w:t>
      </w:r>
      <w:r w:rsidRPr="00C90F08">
        <w:rPr>
          <w:rFonts w:ascii="GHEA Grapalat" w:hAnsi="GHEA Grapalat"/>
          <w:i/>
        </w:rPr>
        <w:t xml:space="preserve"> 3</w:t>
      </w:r>
      <w:r w:rsidRPr="00515889">
        <w:rPr>
          <w:rFonts w:ascii="GHEA Grapalat" w:hAnsi="GHEA Grapalat"/>
          <w:i/>
        </w:rPr>
        <w:tab/>
      </w:r>
      <w:r w:rsidRPr="006B5DB2">
        <w:rPr>
          <w:rFonts w:ascii="GHEA Grapalat" w:hAnsi="GHEA Grapalat"/>
          <w:i/>
        </w:rPr>
        <w:t xml:space="preserve">от </w:t>
      </w:r>
      <w:r w:rsidR="004B670B" w:rsidRPr="006B5DB2">
        <w:rPr>
          <w:rFonts w:ascii="GHEA Grapalat" w:hAnsi="GHEA Grapalat"/>
          <w:i/>
        </w:rPr>
        <w:t>14</w:t>
      </w:r>
      <w:r w:rsidRPr="006B5DB2">
        <w:rPr>
          <w:rFonts w:ascii="GHEA Grapalat" w:hAnsi="GHEA Grapalat"/>
          <w:i/>
        </w:rPr>
        <w:t>.0</w:t>
      </w:r>
      <w:r w:rsidR="004B670B" w:rsidRPr="006B5DB2">
        <w:rPr>
          <w:rFonts w:ascii="GHEA Grapalat" w:hAnsi="GHEA Grapalat"/>
          <w:i/>
        </w:rPr>
        <w:t>5</w:t>
      </w:r>
      <w:r w:rsidRPr="006B5DB2">
        <w:rPr>
          <w:rFonts w:ascii="GHEA Grapalat" w:hAnsi="GHEA Grapalat"/>
          <w:i/>
        </w:rPr>
        <w:t>.2025г.</w:t>
      </w:r>
    </w:p>
    <w:p w:rsidR="00AB7540" w:rsidRPr="009044F1" w:rsidRDefault="00AB7540" w:rsidP="00AB7540">
      <w:pPr>
        <w:pStyle w:val="BodyText"/>
        <w:widowControl w:val="0"/>
        <w:spacing w:after="160"/>
        <w:ind w:right="-7" w:firstLine="567"/>
        <w:jc w:val="center"/>
        <w:rPr>
          <w:rFonts w:ascii="GHEA Grapalat" w:hAnsi="GHEA Grapalat"/>
        </w:rPr>
      </w:pPr>
    </w:p>
    <w:p w:rsidR="00AB7540" w:rsidRPr="003A1EBB" w:rsidRDefault="00AB7540" w:rsidP="00AB7540">
      <w:pPr>
        <w:pStyle w:val="BodyText"/>
        <w:widowControl w:val="0"/>
        <w:spacing w:after="160"/>
        <w:ind w:right="-7" w:firstLine="567"/>
        <w:jc w:val="center"/>
        <w:rPr>
          <w:rFonts w:ascii="GHEA Grapalat" w:hAnsi="GHEA Grapalat"/>
        </w:rPr>
      </w:pPr>
    </w:p>
    <w:p w:rsidR="00AB7540" w:rsidRPr="002106B9" w:rsidRDefault="00AB7540" w:rsidP="00AB7540">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AB7540" w:rsidRPr="00016450" w:rsidRDefault="00AB7540" w:rsidP="00AB7540">
      <w:pPr>
        <w:pStyle w:val="BodyText"/>
        <w:widowControl w:val="0"/>
        <w:spacing w:after="160" w:line="360" w:lineRule="auto"/>
        <w:ind w:right="-7"/>
        <w:jc w:val="center"/>
        <w:rPr>
          <w:rFonts w:ascii="GHEA Grapalat" w:hAnsi="GHEA Grapalat"/>
        </w:rPr>
      </w:pPr>
    </w:p>
    <w:p w:rsidR="00AB7540" w:rsidRPr="00016450" w:rsidRDefault="00AB7540" w:rsidP="00AB7540">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AB7540" w:rsidRPr="009044F1" w:rsidRDefault="00AB7540" w:rsidP="00AB7540">
      <w:pPr>
        <w:pStyle w:val="BodyText"/>
        <w:widowControl w:val="0"/>
        <w:spacing w:after="160"/>
        <w:ind w:right="-7" w:firstLine="567"/>
        <w:jc w:val="center"/>
        <w:rPr>
          <w:rFonts w:ascii="GHEA Grapalat" w:hAnsi="GHEA Grapalat" w:cs="Sylfaen"/>
        </w:rPr>
      </w:pPr>
    </w:p>
    <w:p w:rsidR="00AB7540" w:rsidRPr="009044F1" w:rsidRDefault="00AB7540" w:rsidP="00AB7540">
      <w:pPr>
        <w:pStyle w:val="BodyText"/>
        <w:widowControl w:val="0"/>
        <w:spacing w:after="160"/>
        <w:ind w:right="-7" w:firstLine="567"/>
        <w:jc w:val="center"/>
        <w:rPr>
          <w:rFonts w:ascii="GHEA Grapalat" w:hAnsi="GHEA Grapalat" w:cs="Sylfaen"/>
        </w:rPr>
      </w:pPr>
    </w:p>
    <w:p w:rsidR="00AB7540" w:rsidRPr="001F7081" w:rsidRDefault="00AB7540" w:rsidP="00AB7540">
      <w:pPr>
        <w:pStyle w:val="BodyTextIndent"/>
        <w:widowControl w:val="0"/>
        <w:spacing w:line="240" w:lineRule="auto"/>
        <w:ind w:firstLine="567"/>
        <w:jc w:val="center"/>
        <w:rPr>
          <w:rFonts w:ascii="GHEA Grapalat" w:hAnsi="GHEA Grapalat"/>
          <w:i w:val="0"/>
          <w:sz w:val="26"/>
          <w:szCs w:val="24"/>
        </w:rPr>
      </w:pPr>
      <w:r w:rsidRPr="009F1F11">
        <w:rPr>
          <w:rFonts w:ascii="GHEA Grapalat" w:hAnsi="GHEA Grapalat"/>
          <w:i w:val="0"/>
          <w:sz w:val="26"/>
          <w:szCs w:val="24"/>
        </w:rPr>
        <w:t>НА ОТКРЫТЫЙ КОНКУРС, ОБЪЯВЛЕННЫЙ С ЦЕЛЬЮ ПРИОБРЕТЕНИЯ</w:t>
      </w:r>
    </w:p>
    <w:p w:rsidR="00AB7540" w:rsidRPr="0068648E" w:rsidRDefault="00AB7540" w:rsidP="00AB7540">
      <w:pPr>
        <w:jc w:val="center"/>
        <w:rPr>
          <w:rFonts w:ascii="GHEA Grapalat" w:hAnsi="GHEA Grapalat"/>
          <w:sz w:val="26"/>
        </w:rPr>
      </w:pPr>
      <w:r w:rsidRPr="00254C68">
        <w:rPr>
          <w:rFonts w:ascii="GHEA Grapalat" w:hAnsi="GHEA Grapalat"/>
          <w:spacing w:val="6"/>
        </w:rPr>
        <w:t xml:space="preserve">РАБОТ </w:t>
      </w:r>
      <w:r w:rsidRPr="0068648E">
        <w:rPr>
          <w:rFonts w:ascii="GHEA Grapalat" w:hAnsi="GHEA Grapalat"/>
          <w:sz w:val="26"/>
        </w:rPr>
        <w:t xml:space="preserve">ПО </w:t>
      </w:r>
      <w:r w:rsidR="006B5DB2" w:rsidRPr="0068648E">
        <w:rPr>
          <w:rFonts w:ascii="GHEA Grapalat" w:hAnsi="GHEA Grapalat"/>
          <w:sz w:val="26"/>
        </w:rPr>
        <w:t>ПРОЕКТНО-СМЕТНОЙ ДОКУМЕНТАЦИИ ДЛЯ РЕКОНСТРУКЦИИ СЕТИ НАРУЖНОГО ОСВЕЩЕНИЯ УЛИЦЫ КИЕВЯНА Г. ЕРЕВАНА</w:t>
      </w:r>
      <w:r w:rsidR="006B5DB2" w:rsidRPr="003E49A7">
        <w:rPr>
          <w:rFonts w:ascii="GHEA Grapalat" w:hAnsi="GHEA Grapalat"/>
        </w:rPr>
        <w:t xml:space="preserve">  </w:t>
      </w:r>
      <w:r w:rsidR="006B5DB2" w:rsidRPr="00E23801">
        <w:rPr>
          <w:rFonts w:ascii="GHEA Grapalat" w:hAnsi="GHEA Grapalat"/>
          <w:spacing w:val="6"/>
        </w:rPr>
        <w:t xml:space="preserve">ДЛЯ </w:t>
      </w:r>
      <w:r w:rsidR="006B5DB2" w:rsidRPr="0068648E">
        <w:rPr>
          <w:rFonts w:ascii="GHEA Grapalat" w:hAnsi="GHEA Grapalat"/>
          <w:sz w:val="26"/>
        </w:rPr>
        <w:t>НУЖД ЗАО "ЕРГОРСВЕТ"</w:t>
      </w:r>
    </w:p>
    <w:p w:rsidR="00AB7540" w:rsidRDefault="00AB7540" w:rsidP="00AB7540">
      <w:pPr>
        <w:widowControl w:val="0"/>
        <w:spacing w:after="160"/>
        <w:ind w:firstLine="567"/>
        <w:jc w:val="center"/>
        <w:rPr>
          <w:rFonts w:ascii="GHEA Grapalat" w:hAnsi="GHEA Grapalat"/>
          <w:b/>
          <w:spacing w:val="6"/>
        </w:rPr>
      </w:pPr>
    </w:p>
    <w:p w:rsidR="00AB7540" w:rsidRDefault="00AB7540" w:rsidP="00AB7540">
      <w:pPr>
        <w:widowControl w:val="0"/>
        <w:spacing w:after="160"/>
        <w:ind w:firstLine="567"/>
        <w:jc w:val="center"/>
        <w:rPr>
          <w:rFonts w:ascii="GHEA Grapalat" w:hAnsi="GHEA Grapalat"/>
          <w:b/>
          <w:spacing w:val="6"/>
        </w:rPr>
      </w:pPr>
    </w:p>
    <w:p w:rsidR="00AB7540" w:rsidRDefault="00AB7540" w:rsidP="00AB7540">
      <w:pPr>
        <w:widowControl w:val="0"/>
        <w:spacing w:after="160"/>
        <w:ind w:firstLine="567"/>
        <w:jc w:val="center"/>
        <w:rPr>
          <w:rFonts w:ascii="GHEA Grapalat" w:hAnsi="GHEA Grapalat"/>
          <w:b/>
          <w:spacing w:val="6"/>
        </w:rPr>
      </w:pPr>
    </w:p>
    <w:p w:rsidR="00AB7540" w:rsidRDefault="00AB7540" w:rsidP="00AB7540">
      <w:pPr>
        <w:widowControl w:val="0"/>
        <w:spacing w:after="160"/>
        <w:ind w:firstLine="567"/>
        <w:jc w:val="center"/>
        <w:rPr>
          <w:rFonts w:ascii="GHEA Grapalat" w:hAnsi="GHEA Grapalat"/>
          <w:b/>
          <w:spacing w:val="6"/>
        </w:rPr>
      </w:pPr>
    </w:p>
    <w:p w:rsidR="00AB7540" w:rsidRDefault="00AB7540" w:rsidP="00AB7540">
      <w:pPr>
        <w:widowControl w:val="0"/>
        <w:spacing w:after="160"/>
        <w:ind w:firstLine="567"/>
        <w:jc w:val="center"/>
        <w:rPr>
          <w:rFonts w:ascii="GHEA Grapalat" w:hAnsi="GHEA Grapalat"/>
          <w:b/>
          <w:spacing w:val="6"/>
        </w:rPr>
      </w:pPr>
    </w:p>
    <w:p w:rsidR="00AB7540" w:rsidRDefault="00AB7540" w:rsidP="00AB7540">
      <w:pPr>
        <w:widowControl w:val="0"/>
        <w:spacing w:after="160"/>
        <w:ind w:firstLine="567"/>
        <w:jc w:val="center"/>
        <w:rPr>
          <w:rFonts w:ascii="GHEA Grapalat" w:hAnsi="GHEA Grapalat"/>
          <w:b/>
          <w:spacing w:val="6"/>
        </w:rPr>
      </w:pPr>
    </w:p>
    <w:p w:rsidR="00AB7540" w:rsidRDefault="00AB7540" w:rsidP="00AB7540">
      <w:pPr>
        <w:widowControl w:val="0"/>
        <w:spacing w:after="160"/>
        <w:ind w:firstLine="567"/>
        <w:jc w:val="center"/>
        <w:rPr>
          <w:rFonts w:ascii="GHEA Grapalat" w:hAnsi="GHEA Grapalat"/>
          <w:b/>
          <w:spacing w:val="6"/>
        </w:rPr>
      </w:pPr>
    </w:p>
    <w:p w:rsidR="00AB7540" w:rsidRDefault="00AB7540" w:rsidP="00AB7540">
      <w:pPr>
        <w:widowControl w:val="0"/>
        <w:spacing w:after="160"/>
        <w:ind w:firstLine="567"/>
        <w:jc w:val="center"/>
        <w:rPr>
          <w:rFonts w:ascii="GHEA Grapalat" w:hAnsi="GHEA Grapalat"/>
          <w:b/>
          <w:spacing w:val="6"/>
        </w:rPr>
      </w:pPr>
    </w:p>
    <w:p w:rsidR="00AB7540" w:rsidRDefault="00AB7540" w:rsidP="00AB7540">
      <w:pPr>
        <w:widowControl w:val="0"/>
        <w:spacing w:after="160"/>
        <w:ind w:firstLine="567"/>
        <w:jc w:val="center"/>
        <w:rPr>
          <w:rFonts w:ascii="GHEA Grapalat" w:hAnsi="GHEA Grapalat"/>
          <w:b/>
          <w:spacing w:val="6"/>
        </w:rPr>
      </w:pPr>
    </w:p>
    <w:p w:rsidR="00AB7540" w:rsidRDefault="00AB7540" w:rsidP="00AB7540">
      <w:pPr>
        <w:widowControl w:val="0"/>
        <w:spacing w:after="160"/>
        <w:ind w:firstLine="567"/>
        <w:jc w:val="center"/>
        <w:rPr>
          <w:rFonts w:ascii="GHEA Grapalat" w:hAnsi="GHEA Grapalat"/>
          <w:b/>
          <w:spacing w:val="6"/>
        </w:rPr>
      </w:pPr>
    </w:p>
    <w:p w:rsidR="00AB7540" w:rsidRDefault="00AB7540" w:rsidP="00AB7540">
      <w:pPr>
        <w:widowControl w:val="0"/>
        <w:spacing w:after="160"/>
        <w:ind w:firstLine="567"/>
        <w:jc w:val="center"/>
        <w:rPr>
          <w:rFonts w:ascii="GHEA Grapalat" w:hAnsi="GHEA Grapalat"/>
          <w:b/>
          <w:spacing w:val="6"/>
        </w:rPr>
      </w:pPr>
    </w:p>
    <w:p w:rsidR="00AB7540" w:rsidRDefault="00AB7540" w:rsidP="00AB7540">
      <w:pPr>
        <w:widowControl w:val="0"/>
        <w:spacing w:after="160"/>
        <w:ind w:firstLine="567"/>
        <w:jc w:val="center"/>
        <w:rPr>
          <w:rFonts w:ascii="GHEA Grapalat" w:hAnsi="GHEA Grapalat"/>
          <w:i/>
        </w:rPr>
      </w:pPr>
    </w:p>
    <w:p w:rsidR="00AB7540" w:rsidRPr="009044F1" w:rsidRDefault="00AB7540" w:rsidP="00AB7540">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AB7540" w:rsidRPr="009044F1" w:rsidRDefault="00AB7540" w:rsidP="00391E21">
      <w:pPr>
        <w:jc w:val="center"/>
        <w:rPr>
          <w:rFonts w:ascii="GHEA Grapalat" w:hAnsi="GHEA Grapalat"/>
          <w:b/>
        </w:rPr>
      </w:pPr>
      <w:r>
        <w:rPr>
          <w:rFonts w:ascii="GHEA Grapalat" w:hAnsi="GHEA Grapalat"/>
          <w:b/>
        </w:rPr>
        <w:br w:type="page"/>
      </w:r>
      <w:r w:rsidR="00391E21" w:rsidRPr="009044F1">
        <w:rPr>
          <w:rFonts w:ascii="GHEA Grapalat" w:hAnsi="GHEA Grapalat"/>
          <w:b/>
        </w:rPr>
        <w:lastRenderedPageBreak/>
        <w:t>СОДЕРЖАНИЕ</w:t>
      </w:r>
    </w:p>
    <w:p w:rsidR="00AB7540" w:rsidRPr="009044F1" w:rsidRDefault="00AB7540" w:rsidP="00391E21">
      <w:pPr>
        <w:widowControl w:val="0"/>
        <w:spacing w:after="160"/>
        <w:ind w:firstLine="567"/>
        <w:jc w:val="center"/>
        <w:rPr>
          <w:rFonts w:ascii="GHEA Grapalat" w:hAnsi="GHEA Grapalat"/>
          <w:i/>
        </w:rPr>
      </w:pPr>
    </w:p>
    <w:p w:rsidR="00AB7540" w:rsidRPr="0068648E" w:rsidRDefault="00391E21" w:rsidP="00391E21">
      <w:pPr>
        <w:jc w:val="center"/>
        <w:rPr>
          <w:rFonts w:ascii="GHEA Grapalat" w:hAnsi="GHEA Grapalat"/>
          <w:sz w:val="26"/>
        </w:rPr>
      </w:pPr>
      <w:r w:rsidRPr="000278ED">
        <w:rPr>
          <w:rFonts w:ascii="GHEA Grapalat" w:hAnsi="GHEA Grapalat"/>
          <w:sz w:val="26"/>
        </w:rPr>
        <w:t xml:space="preserve">КОНСУЛЬТАЦИОННЫЕ РАБОТЫ ПО ПОДГОТОВКЕ ПРОЕКТНО-СМЕТНОЙ ДОКУМЕНТАЦИИ </w:t>
      </w:r>
      <w:r w:rsidRPr="00C92349">
        <w:rPr>
          <w:rFonts w:ascii="GHEA Grapalat" w:hAnsi="GHEA Grapalat"/>
          <w:sz w:val="26"/>
        </w:rPr>
        <w:t>ДЛЯ РЕКОНСТРУКЦИИ СЕТИ НАРУЖНОГО ОСВЕЩЕНИЯ УЛИЦЫ КИЕВЯНА Г. ЕРЕВАНА</w:t>
      </w:r>
      <w:r w:rsidRPr="0068648E">
        <w:rPr>
          <w:rFonts w:ascii="GHEA Grapalat" w:hAnsi="GHEA Grapalat"/>
          <w:sz w:val="26"/>
        </w:rPr>
        <w:t xml:space="preserve"> </w:t>
      </w:r>
      <w:r w:rsidRPr="00EF1C38">
        <w:rPr>
          <w:rFonts w:ascii="GHEA Grapalat" w:hAnsi="GHEA Grapalat"/>
          <w:sz w:val="26"/>
        </w:rPr>
        <w:t>ДЛЯ НУЖД ЗАО "ЕРГОРСВЕТ</w:t>
      </w:r>
    </w:p>
    <w:p w:rsidR="00AB7540" w:rsidRPr="0068648E" w:rsidRDefault="00AB7540" w:rsidP="00AB7540">
      <w:pPr>
        <w:widowControl w:val="0"/>
        <w:spacing w:after="160"/>
        <w:jc w:val="center"/>
        <w:rPr>
          <w:rFonts w:ascii="GHEA Grapalat" w:hAnsi="GHEA Grapalat"/>
          <w:sz w:val="26"/>
        </w:rPr>
      </w:pPr>
    </w:p>
    <w:p w:rsidR="00AB7540" w:rsidRPr="009044F1" w:rsidRDefault="00AB7540" w:rsidP="00AB7540">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Pr="005C1BF7">
        <w:rPr>
          <w:rFonts w:ascii="GHEA Grapalat" w:hAnsi="GHEA Grapalat"/>
          <w:b/>
        </w:rPr>
        <w:br/>
      </w:r>
      <w:r w:rsidRPr="009044F1">
        <w:rPr>
          <w:rFonts w:ascii="GHEA Grapalat" w:hAnsi="GHEA Grapalat"/>
          <w:b/>
        </w:rPr>
        <w:t>ОБЪЯВЛЕННЫЙ С ЦЕЛЬЮ ПРИОБРЕТЕНИЯ</w:t>
      </w:r>
    </w:p>
    <w:p w:rsidR="00AB7540" w:rsidRPr="009044F1" w:rsidRDefault="00AB7540" w:rsidP="00AB7540">
      <w:pPr>
        <w:widowControl w:val="0"/>
        <w:spacing w:after="160"/>
        <w:jc w:val="center"/>
        <w:rPr>
          <w:rFonts w:ascii="GHEA Grapalat" w:hAnsi="GHEA Grapalat" w:cs="Sylfaen"/>
          <w:b/>
        </w:rPr>
      </w:pPr>
    </w:p>
    <w:p w:rsidR="00AB7540" w:rsidRPr="008842CE" w:rsidRDefault="00AB7540" w:rsidP="00AB7540">
      <w:pPr>
        <w:widowControl w:val="0"/>
        <w:spacing w:after="160"/>
        <w:jc w:val="center"/>
        <w:rPr>
          <w:rFonts w:ascii="GHEA Grapalat" w:hAnsi="GHEA Grapalat"/>
          <w:b/>
        </w:rPr>
      </w:pPr>
      <w:r w:rsidRPr="009044F1">
        <w:rPr>
          <w:rFonts w:ascii="GHEA Grapalat" w:hAnsi="GHEA Grapalat"/>
          <w:b/>
        </w:rPr>
        <w:t>ЧАСТЬ I.</w:t>
      </w:r>
    </w:p>
    <w:p w:rsidR="00AB7540" w:rsidRPr="008842CE" w:rsidRDefault="00AB7540" w:rsidP="00AB7540">
      <w:pPr>
        <w:widowControl w:val="0"/>
        <w:spacing w:after="160"/>
        <w:jc w:val="center"/>
        <w:rPr>
          <w:rFonts w:ascii="GHEA Grapalat" w:hAnsi="GHEA Grapalat"/>
        </w:rPr>
      </w:pPr>
    </w:p>
    <w:p w:rsidR="00AB7540" w:rsidRPr="009044F1" w:rsidRDefault="00AB7540" w:rsidP="00AB7540">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AB7540" w:rsidRPr="009044F1" w:rsidRDefault="00AB7540" w:rsidP="00AB7540">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AB7540" w:rsidRPr="00543BAE" w:rsidRDefault="00AB7540" w:rsidP="00AB7540">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AB7540" w:rsidRPr="009044F1" w:rsidRDefault="00AB7540" w:rsidP="00AB7540">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AB7540" w:rsidRPr="009044F1" w:rsidRDefault="00AB7540" w:rsidP="00AB7540">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AB7540" w:rsidRPr="009044F1" w:rsidRDefault="00AB7540" w:rsidP="00AB7540">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AB7540" w:rsidRPr="008842CE" w:rsidRDefault="00AB7540" w:rsidP="00AB7540">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AB7540" w:rsidRPr="003A1EBB" w:rsidRDefault="00AB7540" w:rsidP="00AB7540">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AB7540" w:rsidRPr="009044F1" w:rsidRDefault="00AB7540" w:rsidP="00AB7540">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AB7540" w:rsidRPr="003A1EBB" w:rsidRDefault="00AB7540" w:rsidP="00AB7540">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AB7540" w:rsidRPr="00543BAE" w:rsidRDefault="00AB7540" w:rsidP="00AB7540">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AB7540" w:rsidRDefault="00AB7540" w:rsidP="00AB7540">
      <w:pPr>
        <w:widowControl w:val="0"/>
        <w:spacing w:after="160"/>
        <w:jc w:val="center"/>
        <w:rPr>
          <w:rFonts w:ascii="GHEA Grapalat" w:hAnsi="GHEA Grapalat"/>
          <w:b/>
        </w:rPr>
      </w:pPr>
    </w:p>
    <w:p w:rsidR="00AB7540" w:rsidRDefault="00AB7540" w:rsidP="00AB7540">
      <w:pPr>
        <w:widowControl w:val="0"/>
        <w:spacing w:after="160"/>
        <w:jc w:val="center"/>
        <w:rPr>
          <w:rFonts w:ascii="GHEA Grapalat" w:hAnsi="GHEA Grapalat"/>
          <w:b/>
        </w:rPr>
      </w:pPr>
    </w:p>
    <w:p w:rsidR="00AB7540" w:rsidRDefault="00AB7540" w:rsidP="00AB7540">
      <w:pPr>
        <w:widowControl w:val="0"/>
        <w:spacing w:after="160"/>
        <w:jc w:val="center"/>
        <w:rPr>
          <w:rFonts w:ascii="GHEA Grapalat" w:hAnsi="GHEA Grapalat"/>
          <w:b/>
        </w:rPr>
      </w:pPr>
    </w:p>
    <w:p w:rsidR="00AB7540" w:rsidRDefault="00AB7540" w:rsidP="00AB7540">
      <w:pPr>
        <w:widowControl w:val="0"/>
        <w:spacing w:after="160"/>
        <w:jc w:val="center"/>
        <w:rPr>
          <w:rFonts w:ascii="GHEA Grapalat" w:hAnsi="GHEA Grapalat"/>
          <w:b/>
        </w:rPr>
      </w:pPr>
    </w:p>
    <w:p w:rsidR="00AB7540" w:rsidRDefault="00AB7540" w:rsidP="00AB7540">
      <w:pPr>
        <w:widowControl w:val="0"/>
        <w:spacing w:after="160"/>
        <w:jc w:val="center"/>
        <w:rPr>
          <w:rFonts w:ascii="GHEA Grapalat" w:hAnsi="GHEA Grapalat"/>
          <w:b/>
        </w:rPr>
      </w:pPr>
    </w:p>
    <w:p w:rsidR="00AB7540" w:rsidRDefault="00AB7540" w:rsidP="00AB7540">
      <w:pPr>
        <w:widowControl w:val="0"/>
        <w:spacing w:after="160"/>
        <w:jc w:val="center"/>
        <w:rPr>
          <w:rFonts w:ascii="GHEA Grapalat" w:hAnsi="GHEA Grapalat"/>
          <w:b/>
        </w:rPr>
      </w:pPr>
    </w:p>
    <w:p w:rsidR="00AB7540" w:rsidRDefault="00AB7540" w:rsidP="00AB7540">
      <w:pPr>
        <w:widowControl w:val="0"/>
        <w:spacing w:after="160"/>
        <w:jc w:val="center"/>
        <w:rPr>
          <w:rFonts w:ascii="GHEA Grapalat" w:hAnsi="GHEA Grapalat"/>
          <w:b/>
        </w:rPr>
      </w:pPr>
    </w:p>
    <w:p w:rsidR="00AB7540" w:rsidRDefault="00AB7540" w:rsidP="00AB7540">
      <w:pPr>
        <w:widowControl w:val="0"/>
        <w:spacing w:after="160"/>
        <w:jc w:val="center"/>
        <w:rPr>
          <w:rFonts w:ascii="GHEA Grapalat" w:hAnsi="GHEA Grapalat"/>
          <w:b/>
        </w:rPr>
      </w:pPr>
    </w:p>
    <w:p w:rsidR="00AB7540" w:rsidRPr="00374F4A" w:rsidRDefault="00AB7540" w:rsidP="00AB7540">
      <w:pPr>
        <w:widowControl w:val="0"/>
        <w:spacing w:after="160"/>
        <w:jc w:val="center"/>
        <w:rPr>
          <w:rFonts w:ascii="GHEA Grapalat" w:hAnsi="GHEA Grapalat"/>
          <w:b/>
        </w:rPr>
      </w:pPr>
      <w:r>
        <w:rPr>
          <w:rFonts w:ascii="GHEA Grapalat" w:hAnsi="GHEA Grapalat"/>
          <w:b/>
        </w:rPr>
        <w:lastRenderedPageBreak/>
        <w:t xml:space="preserve">ЧАСТЬ II. </w:t>
      </w:r>
    </w:p>
    <w:p w:rsidR="00AB7540" w:rsidRPr="00374F4A" w:rsidRDefault="00AB7540" w:rsidP="00AB7540">
      <w:pPr>
        <w:widowControl w:val="0"/>
        <w:spacing w:after="160"/>
        <w:jc w:val="center"/>
        <w:rPr>
          <w:rFonts w:ascii="GHEA Grapalat" w:hAnsi="GHEA Grapalat"/>
          <w:b/>
        </w:rPr>
      </w:pPr>
    </w:p>
    <w:p w:rsidR="00AB7540" w:rsidRDefault="00AB7540" w:rsidP="00AB7540">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AB7540" w:rsidRPr="008842CE" w:rsidRDefault="00AB7540" w:rsidP="00AB7540">
      <w:pPr>
        <w:widowControl w:val="0"/>
        <w:spacing w:after="160"/>
        <w:jc w:val="center"/>
        <w:rPr>
          <w:rFonts w:ascii="GHEA Grapalat" w:hAnsi="GHEA Grapalat"/>
          <w:b/>
        </w:rPr>
      </w:pPr>
    </w:p>
    <w:p w:rsidR="00AB7540" w:rsidRPr="003A1EBB" w:rsidRDefault="00AB7540" w:rsidP="00AB7540">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AB7540" w:rsidRPr="003A1EBB" w:rsidRDefault="00AB7540" w:rsidP="00AB7540">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AB7540" w:rsidRPr="00625529" w:rsidRDefault="00AB7540" w:rsidP="00AB7540">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w:t>
      </w:r>
      <w:r>
        <w:rPr>
          <w:rFonts w:ascii="GHEA Grapalat" w:hAnsi="GHEA Grapalat"/>
        </w:rPr>
        <w:t>7</w:t>
      </w:r>
    </w:p>
    <w:p w:rsidR="00AB7540" w:rsidRDefault="00AB7540" w:rsidP="00AB7540">
      <w:pPr>
        <w:rPr>
          <w:rFonts w:ascii="GHEA Grapalat" w:hAnsi="GHEA Grapalat"/>
          <w:spacing w:val="-6"/>
        </w:rPr>
      </w:pPr>
      <w:r>
        <w:rPr>
          <w:rFonts w:ascii="GHEA Grapalat" w:hAnsi="GHEA Grapalat"/>
          <w:spacing w:val="-6"/>
        </w:rPr>
        <w:br w:type="page"/>
      </w:r>
    </w:p>
    <w:p w:rsidR="00AB7540" w:rsidRPr="006D2DF7" w:rsidRDefault="00AB7540" w:rsidP="00AB7540">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Pr="00946074">
        <w:rPr>
          <w:rFonts w:ascii="GHEA Grapalat" w:hAnsi="GHEA Grapalat"/>
          <w:spacing w:val="-6"/>
        </w:rPr>
        <w:t>ЕГС-BMKHASHDZB-2</w:t>
      </w:r>
      <w:r w:rsidRPr="005D3B25">
        <w:rPr>
          <w:rFonts w:ascii="GHEA Grapalat" w:hAnsi="GHEA Grapalat"/>
          <w:spacing w:val="-6"/>
        </w:rPr>
        <w:t>5</w:t>
      </w:r>
      <w:r w:rsidRPr="00946074">
        <w:rPr>
          <w:rFonts w:ascii="GHEA Grapalat" w:hAnsi="GHEA Grapalat"/>
          <w:spacing w:val="-6"/>
        </w:rPr>
        <w:t>/1</w:t>
      </w:r>
      <w:r w:rsidRPr="006D2DF7">
        <w:rPr>
          <w:rFonts w:ascii="GHEA Grapalat" w:hAnsi="GHEA Grapalat"/>
          <w:spacing w:val="-6"/>
        </w:rPr>
        <w:t xml:space="preserve"> (далее — процедура).</w:t>
      </w:r>
    </w:p>
    <w:p w:rsidR="00AB7540" w:rsidRPr="000B2CFA" w:rsidRDefault="00AB7540" w:rsidP="00AB7540">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w:t>
      </w:r>
      <w:r>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Pr="00946074">
        <w:rPr>
          <w:rFonts w:ascii="GHEA Grapalat" w:hAnsi="GHEA Grapalat"/>
        </w:rPr>
        <w:t>ЗАО "Ергорсвет</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B7540" w:rsidRPr="009044F1" w:rsidRDefault="00AB7540" w:rsidP="00AB7540">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AB7540" w:rsidRPr="009044F1" w:rsidRDefault="00AB7540" w:rsidP="00AB7540">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AB7540" w:rsidRPr="00197375" w:rsidRDefault="00AB7540" w:rsidP="00AB7540">
      <w:pPr>
        <w:pStyle w:val="BodyTextIndent"/>
        <w:spacing w:line="240" w:lineRule="auto"/>
        <w:jc w:val="left"/>
        <w:rPr>
          <w:rFonts w:ascii="GHEA Grapalat" w:hAnsi="GHEA Grapalat"/>
          <w:i w:val="0"/>
          <w:sz w:val="24"/>
          <w:szCs w:val="24"/>
        </w:rPr>
      </w:pPr>
      <w:r w:rsidRPr="00197375">
        <w:rPr>
          <w:rFonts w:ascii="GHEA Grapalat" w:hAnsi="GHEA Grapalat"/>
          <w:i w:val="0"/>
          <w:sz w:val="24"/>
          <w:szCs w:val="24"/>
        </w:rPr>
        <w:t xml:space="preserve">Адрес электронной почты секретаря оценочной комиссии </w:t>
      </w:r>
      <w:r w:rsidRPr="00DF78BE">
        <w:rPr>
          <w:rFonts w:ascii="GHEA Grapalat" w:hAnsi="GHEA Grapalat"/>
          <w:i w:val="0"/>
          <w:lang w:val="af-ZA"/>
        </w:rPr>
        <w:t>narine</w:t>
      </w:r>
      <w:r>
        <w:rPr>
          <w:rFonts w:ascii="Cambria Math" w:hAnsi="Cambria Math"/>
          <w:i w:val="0"/>
          <w:lang w:val="hy-AM"/>
        </w:rPr>
        <w:t>․</w:t>
      </w:r>
      <w:r>
        <w:rPr>
          <w:rFonts w:ascii="GHEA Grapalat" w:hAnsi="GHEA Grapalat"/>
          <w:i w:val="0"/>
          <w:lang w:val="af-ZA"/>
        </w:rPr>
        <w:t>abrahamyan</w:t>
      </w:r>
      <w:r w:rsidRPr="00DF78BE">
        <w:rPr>
          <w:rFonts w:ascii="GHEA Grapalat" w:hAnsi="GHEA Grapalat"/>
          <w:i w:val="0"/>
          <w:lang w:val="af-ZA"/>
        </w:rPr>
        <w:t>@</w:t>
      </w:r>
      <w:r w:rsidRPr="00E91124">
        <w:rPr>
          <w:rFonts w:ascii="GHEA Grapalat" w:hAnsi="GHEA Grapalat"/>
          <w:i w:val="0"/>
          <w:lang w:val="hy-AM"/>
        </w:rPr>
        <w:t>yerevan.am</w:t>
      </w:r>
      <w:r w:rsidRPr="00197375">
        <w:rPr>
          <w:rFonts w:ascii="GHEA Grapalat" w:hAnsi="GHEA Grapalat"/>
          <w:i w:val="0"/>
          <w:sz w:val="24"/>
          <w:szCs w:val="24"/>
        </w:rPr>
        <w:t xml:space="preserve">  </w:t>
      </w:r>
    </w:p>
    <w:p w:rsidR="00AB7540" w:rsidRPr="002E4BC5" w:rsidRDefault="00AB7540" w:rsidP="00AB7540">
      <w:pPr>
        <w:pStyle w:val="BodyTextIndent2"/>
        <w:widowControl w:val="0"/>
        <w:spacing w:after="160" w:line="240" w:lineRule="auto"/>
        <w:ind w:firstLine="567"/>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AB7540" w:rsidRPr="009044F1" w:rsidRDefault="00AB7540" w:rsidP="00AB7540">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AB7540" w:rsidRDefault="00AB7540" w:rsidP="00AB7540">
      <w:pPr>
        <w:jc w:val="center"/>
        <w:rPr>
          <w:rFonts w:ascii="GHEA Grapalat" w:hAnsi="GHEA Grapalat"/>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Pr="009044F1">
        <w:rPr>
          <w:rFonts w:ascii="GHEA Grapalat" w:hAnsi="GHEA Grapalat"/>
        </w:rPr>
        <w:t xml:space="preserve">Предметом закупки является приобретение </w:t>
      </w:r>
      <w:r w:rsidRPr="00F22ABC">
        <w:rPr>
          <w:rFonts w:ascii="GHEA Grapalat" w:hAnsi="GHEA Grapalat"/>
        </w:rPr>
        <w:t xml:space="preserve"> </w:t>
      </w:r>
      <w:r w:rsidRPr="003E49A7">
        <w:rPr>
          <w:rFonts w:ascii="GHEA Grapalat" w:hAnsi="GHEA Grapalat"/>
        </w:rPr>
        <w:t xml:space="preserve">робот </w:t>
      </w:r>
      <w:r w:rsidRPr="00F32BF2">
        <w:rPr>
          <w:rFonts w:ascii="GHEA Grapalat" w:hAnsi="GHEA Grapalat"/>
          <w:b/>
          <w:sz w:val="20"/>
          <w:szCs w:val="20"/>
        </w:rPr>
        <w:t>проектно-сметной документации для реконструкции сети наружного освещения улицы Киевяна</w:t>
      </w:r>
      <w:r>
        <w:rPr>
          <w:rFonts w:ascii="GHEA Grapalat" w:hAnsi="GHEA Grapalat"/>
          <w:b/>
          <w:sz w:val="20"/>
          <w:szCs w:val="20"/>
        </w:rPr>
        <w:t xml:space="preserve"> г. Еревана</w:t>
      </w:r>
      <w:r w:rsidRPr="009044F1">
        <w:rPr>
          <w:rFonts w:ascii="GHEA Grapalat" w:hAnsi="GHEA Grapalat"/>
        </w:rPr>
        <w:t xml:space="preserve"> (далее — также </w:t>
      </w:r>
      <w:r>
        <w:rPr>
          <w:rFonts w:ascii="GHEA Grapalat" w:hAnsi="GHEA Grapalat"/>
        </w:rPr>
        <w:t>работа</w:t>
      </w:r>
      <w:r w:rsidRPr="009044F1">
        <w:rPr>
          <w:rFonts w:ascii="GHEA Grapalat" w:hAnsi="GHEA Grapalat"/>
        </w:rPr>
        <w:t xml:space="preserve">) для нужд "Наименование заказчика", которые сгруппированы в лоты </w:t>
      </w:r>
      <w:r w:rsidR="006127E7" w:rsidRPr="009044F1">
        <w:rPr>
          <w:rFonts w:ascii="GHEA Grapalat" w:hAnsi="GHEA Grapalat"/>
        </w:rPr>
        <w:t>"</w:t>
      </w:r>
      <w:r w:rsidR="006127E7" w:rsidRPr="005D3B25">
        <w:rPr>
          <w:rFonts w:ascii="GHEA Grapalat" w:hAnsi="GHEA Grapalat"/>
        </w:rPr>
        <w:t>1</w:t>
      </w:r>
      <w:r w:rsidRPr="009044F1">
        <w:rPr>
          <w:rFonts w:ascii="GHEA Grapalat" w:hAnsi="GHEA Grapalat"/>
        </w:rPr>
        <w:t>":</w:t>
      </w:r>
    </w:p>
    <w:p w:rsidR="000E69A5" w:rsidRPr="009044F1" w:rsidRDefault="000E69A5" w:rsidP="00AB7540">
      <w:pPr>
        <w:jc w:val="center"/>
        <w:rPr>
          <w:rFonts w:ascii="GHEA Grapalat" w:hAnsi="GHEA Grapalat"/>
          <w:i/>
        </w:rPr>
      </w:pPr>
    </w:p>
    <w:tbl>
      <w:tblPr>
        <w:tblW w:w="10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6"/>
        <w:gridCol w:w="3007"/>
        <w:gridCol w:w="5892"/>
      </w:tblGrid>
      <w:tr w:rsidR="00AB7540" w:rsidRPr="009044F1" w:rsidTr="00010807">
        <w:trPr>
          <w:jc w:val="center"/>
        </w:trPr>
        <w:tc>
          <w:tcPr>
            <w:tcW w:w="4253" w:type="dxa"/>
            <w:gridSpan w:val="2"/>
            <w:vAlign w:val="center"/>
          </w:tcPr>
          <w:p w:rsidR="00AB7540" w:rsidRPr="009044F1" w:rsidRDefault="00AB7540" w:rsidP="00010807">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5892" w:type="dxa"/>
            <w:vMerge w:val="restart"/>
            <w:vAlign w:val="center"/>
          </w:tcPr>
          <w:p w:rsidR="00AB7540" w:rsidRPr="009044F1" w:rsidRDefault="00AB7540" w:rsidP="00010807">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AB7540" w:rsidRPr="009044F1" w:rsidTr="00010807">
        <w:trPr>
          <w:jc w:val="center"/>
        </w:trPr>
        <w:tc>
          <w:tcPr>
            <w:tcW w:w="1246" w:type="dxa"/>
            <w:vAlign w:val="center"/>
          </w:tcPr>
          <w:p w:rsidR="00AB7540" w:rsidRPr="009044F1" w:rsidRDefault="00AB7540" w:rsidP="00010807">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3007" w:type="dxa"/>
            <w:vAlign w:val="center"/>
          </w:tcPr>
          <w:p w:rsidR="00AB7540" w:rsidRDefault="00AB7540" w:rsidP="00010807">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p w:rsidR="00AB7540" w:rsidRPr="008850DF" w:rsidRDefault="00AB7540" w:rsidP="00010807">
            <w:pPr>
              <w:pStyle w:val="BodyTextIndent2"/>
              <w:widowControl w:val="0"/>
              <w:spacing w:after="120" w:line="240" w:lineRule="auto"/>
              <w:ind w:firstLine="0"/>
              <w:jc w:val="center"/>
              <w:rPr>
                <w:rFonts w:ascii="GHEA Grapalat" w:hAnsi="GHEA Grapalat"/>
                <w:b/>
                <w:sz w:val="24"/>
                <w:szCs w:val="24"/>
              </w:rPr>
            </w:pPr>
            <w:r>
              <w:rPr>
                <w:rFonts w:ascii="GHEA Grapalat" w:hAnsi="GHEA Grapalat"/>
                <w:b/>
                <w:sz w:val="24"/>
                <w:szCs w:val="24"/>
                <w:lang w:val="en-US"/>
              </w:rPr>
              <w:t>Драм РА</w:t>
            </w:r>
          </w:p>
        </w:tc>
        <w:tc>
          <w:tcPr>
            <w:tcW w:w="5892" w:type="dxa"/>
            <w:vMerge/>
            <w:vAlign w:val="center"/>
          </w:tcPr>
          <w:p w:rsidR="00AB7540" w:rsidRPr="009044F1" w:rsidRDefault="00AB7540" w:rsidP="00010807">
            <w:pPr>
              <w:pStyle w:val="BodyTextIndent2"/>
              <w:widowControl w:val="0"/>
              <w:spacing w:after="120" w:line="240" w:lineRule="auto"/>
              <w:ind w:firstLine="0"/>
              <w:rPr>
                <w:rFonts w:ascii="GHEA Grapalat" w:hAnsi="GHEA Grapalat"/>
                <w:sz w:val="24"/>
                <w:szCs w:val="24"/>
                <w:u w:val="single"/>
              </w:rPr>
            </w:pPr>
          </w:p>
        </w:tc>
      </w:tr>
      <w:tr w:rsidR="00AB7540" w:rsidRPr="009044F1" w:rsidTr="00010807">
        <w:trPr>
          <w:trHeight w:val="1463"/>
          <w:jc w:val="center"/>
        </w:trPr>
        <w:tc>
          <w:tcPr>
            <w:tcW w:w="1246" w:type="dxa"/>
            <w:vAlign w:val="center"/>
          </w:tcPr>
          <w:p w:rsidR="00AB7540" w:rsidRPr="009044F1" w:rsidRDefault="00AB7540" w:rsidP="00010807">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3007" w:type="dxa"/>
            <w:vAlign w:val="center"/>
          </w:tcPr>
          <w:p w:rsidR="00AB7540" w:rsidRPr="007E0A84" w:rsidRDefault="007E0A84" w:rsidP="00010807">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5000000</w:t>
            </w:r>
          </w:p>
        </w:tc>
        <w:tc>
          <w:tcPr>
            <w:tcW w:w="5892" w:type="dxa"/>
            <w:vAlign w:val="center"/>
          </w:tcPr>
          <w:p w:rsidR="00AB7540" w:rsidRPr="009044F1" w:rsidRDefault="00AB7540" w:rsidP="00010807">
            <w:pPr>
              <w:jc w:val="both"/>
              <w:rPr>
                <w:rFonts w:ascii="GHEA Grapalat" w:hAnsi="GHEA Grapalat"/>
                <w:u w:val="single"/>
                <w:vertAlign w:val="subscript"/>
              </w:rPr>
            </w:pPr>
            <w:r w:rsidRPr="00F22ABC">
              <w:rPr>
                <w:rFonts w:ascii="GHEA Grapalat" w:hAnsi="GHEA Grapalat"/>
              </w:rPr>
              <w:t>Консультационные работы по</w:t>
            </w:r>
            <w:r w:rsidRPr="003E49A7">
              <w:rPr>
                <w:rFonts w:ascii="GHEA Grapalat" w:hAnsi="GHEA Grapalat"/>
              </w:rPr>
              <w:t xml:space="preserve"> </w:t>
            </w:r>
            <w:r w:rsidRPr="00C10E3C">
              <w:rPr>
                <w:rFonts w:ascii="GHEA Grapalat" w:hAnsi="GHEA Grapalat"/>
              </w:rPr>
              <w:t>проектно-сметной документации для реконструкции сети наружного освещения улицы Киевяна г. Еревана</w:t>
            </w:r>
          </w:p>
        </w:tc>
      </w:tr>
    </w:tbl>
    <w:p w:rsidR="00AB7540" w:rsidRPr="00AF4F8A" w:rsidRDefault="00AB7540" w:rsidP="00AB7540">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5D3B25">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AB7540" w:rsidRPr="009044F1" w:rsidRDefault="00AB7540" w:rsidP="00AB7540">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AB7540" w:rsidRPr="00AA5BD2" w:rsidRDefault="00AB7540" w:rsidP="00AB7540">
      <w:pPr>
        <w:pStyle w:val="BodyTextIndent2"/>
        <w:widowControl w:val="0"/>
        <w:tabs>
          <w:tab w:val="left" w:pos="1134"/>
        </w:tabs>
        <w:spacing w:line="240" w:lineRule="auto"/>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Pr>
          <w:rFonts w:ascii="GHEA Grapalat" w:hAnsi="GHEA Grapalat"/>
          <w:sz w:val="24"/>
          <w:szCs w:val="24"/>
        </w:rPr>
        <w:t>.</w:t>
      </w:r>
    </w:p>
    <w:p w:rsidR="00AB7540" w:rsidRDefault="00AB7540" w:rsidP="007F58FE">
      <w:pPr>
        <w:widowControl w:val="0"/>
        <w:spacing w:after="160"/>
        <w:jc w:val="center"/>
        <w:rPr>
          <w:rFonts w:ascii="GHEA Grapalat" w:hAnsi="GHEA Grapalat"/>
          <w:b/>
        </w:rPr>
      </w:pPr>
    </w:p>
    <w:p w:rsidR="00096865" w:rsidRPr="009044F1" w:rsidDel="007F58FE" w:rsidRDefault="00693101" w:rsidP="00B46D58">
      <w:pPr>
        <w:widowControl w:val="0"/>
        <w:spacing w:after="160"/>
        <w:jc w:val="center"/>
        <w:rPr>
          <w:del w:id="0" w:author="Vardan" w:date="2025-03-20T23:41:00Z"/>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7F58FE">
      <w:pPr>
        <w:widowControl w:val="0"/>
        <w:spacing w:after="160"/>
        <w:jc w:val="center"/>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40A7D" w:rsidRPr="006622A4">
        <w:rPr>
          <w:rFonts w:ascii="GHEA Grapalat" w:hAnsi="GHEA Grapalat"/>
        </w:rPr>
        <w:t>обеспечения</w:t>
      </w:r>
      <w:r w:rsidR="00640A7D">
        <w:rPr>
          <w:rFonts w:ascii="GHEA Grapalat" w:hAnsi="GHEA Grapalat"/>
        </w:rPr>
        <w:t xml:space="preserve"> </w:t>
      </w:r>
      <w:r w:rsidRPr="006622A4">
        <w:rPr>
          <w:rFonts w:ascii="GHEA Grapalat" w:hAnsi="GHEA Grapalat"/>
        </w:rPr>
        <w:t>заявки</w:t>
      </w:r>
      <w:r w:rsidR="00640A7D">
        <w:rPr>
          <w:rFonts w:ascii="GHEA Grapalat" w:hAnsi="GHEA Grapalat"/>
        </w:rPr>
        <w:t xml:space="preserve"> или</w:t>
      </w:r>
      <w:r w:rsidRPr="006622A4">
        <w:rPr>
          <w:rFonts w:ascii="GHEA Grapalat" w:hAnsi="GHEA Grapalat"/>
        </w:rPr>
        <w:t xml:space="preserve"> договора;</w:t>
      </w:r>
    </w:p>
    <w:p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B74679" w:rsidRPr="009044F1" w:rsidRDefault="00096865" w:rsidP="00F9448C">
      <w:pPr>
        <w:widowControl w:val="0"/>
        <w:tabs>
          <w:tab w:val="left" w:pos="1134"/>
        </w:tabs>
        <w:ind w:firstLine="567"/>
        <w:jc w:val="both"/>
        <w:rPr>
          <w:rFonts w:ascii="GHEA Grapalat" w:hAnsi="GHEA Grapalat" w:cs="Arial"/>
        </w:rPr>
      </w:pPr>
      <w:r w:rsidRPr="008C6669">
        <w:rPr>
          <w:rFonts w:ascii="GHEA Grapalat" w:hAnsi="GHEA Grapalat"/>
        </w:rPr>
        <w:t>2.4</w:t>
      </w:r>
      <w:r w:rsidR="00D13662" w:rsidRPr="008C6669">
        <w:rPr>
          <w:rFonts w:ascii="GHEA Grapalat" w:hAnsi="GHEA Grapalat"/>
        </w:rPr>
        <w:t>.</w:t>
      </w:r>
      <w:r w:rsidR="00B74679" w:rsidRPr="00B96F03">
        <w:rPr>
          <w:rFonts w:ascii="GHEA Grapalat" w:hAnsi="GHEA Grapalat"/>
          <w:vertAlign w:val="superscript"/>
        </w:rPr>
        <w:t>4</w:t>
      </w:r>
      <w:r w:rsidR="00B74679" w:rsidRPr="00B96F03">
        <w:rPr>
          <w:rFonts w:ascii="GHEA Grapalat" w:hAnsi="GHEA Grapalat"/>
        </w:rPr>
        <w:t xml:space="preserve"> </w:t>
      </w:r>
      <w:r w:rsidR="00E1385B" w:rsidRPr="008C6669">
        <w:rPr>
          <w:rFonts w:ascii="GHEA Grapalat" w:hAnsi="GHEA Grapalat"/>
        </w:rPr>
        <w:tab/>
      </w:r>
      <w:r w:rsidR="00B74679" w:rsidRPr="009044F1">
        <w:rPr>
          <w:rFonts w:ascii="GHEA Grapalat" w:hAnsi="GHEA Grapalat"/>
        </w:rPr>
        <w:t>Участник должен иметь требуемые для исполнения предусмотренных заключаемым договором обязательств:</w:t>
      </w:r>
    </w:p>
    <w:p w:rsidR="00B74679" w:rsidRPr="009044F1" w:rsidRDefault="00B74679" w:rsidP="00F9448C">
      <w:pPr>
        <w:widowControl w:val="0"/>
        <w:tabs>
          <w:tab w:val="left" w:pos="1134"/>
        </w:tabs>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rsidR="00B74679" w:rsidRDefault="00B74679" w:rsidP="00F9448C">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трудовые ресурсы.</w:t>
      </w:r>
    </w:p>
    <w:p w:rsidR="00B74679" w:rsidRPr="009044F1" w:rsidRDefault="00B74679" w:rsidP="00B74679">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r w:rsidRPr="008C1FF8">
        <w:rPr>
          <w:rFonts w:ascii="GHEA Grapalat" w:hAnsi="GHEA Grapalat"/>
          <w:vertAlign w:val="superscript"/>
        </w:rPr>
        <w:t>4.1</w:t>
      </w:r>
    </w:p>
    <w:p w:rsidR="00B74679" w:rsidRPr="009044F1" w:rsidRDefault="00B74679" w:rsidP="00F9448C">
      <w:pPr>
        <w:widowControl w:val="0"/>
        <w:tabs>
          <w:tab w:val="left" w:pos="1134"/>
        </w:tabs>
        <w:ind w:firstLine="567"/>
        <w:jc w:val="both"/>
        <w:rPr>
          <w:rFonts w:ascii="GHEA Grapalat" w:hAnsi="GHEA Grapalat" w:cs="Arial Armenian"/>
        </w:rPr>
      </w:pPr>
      <w:r w:rsidRPr="009044F1">
        <w:rPr>
          <w:rFonts w:ascii="GHEA Grapalat" w:hAnsi="GHEA Grapalat"/>
        </w:rPr>
        <w:lastRenderedPageBreak/>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p w:rsidR="000E69A5" w:rsidRPr="00D81ED7" w:rsidRDefault="000E69A5" w:rsidP="00F9448C">
      <w:pPr>
        <w:pStyle w:val="NormalWeb"/>
        <w:widowControl w:val="0"/>
        <w:tabs>
          <w:tab w:val="left" w:pos="1134"/>
        </w:tabs>
        <w:spacing w:before="0" w:beforeAutospacing="0" w:after="0" w:afterAutospacing="0"/>
        <w:ind w:firstLine="567"/>
        <w:jc w:val="both"/>
        <w:rPr>
          <w:rFonts w:ascii="GHEA Grapalat" w:hAnsi="GHEA Grapalat"/>
        </w:rPr>
      </w:pPr>
      <w:r w:rsidRPr="00D81ED7">
        <w:rPr>
          <w:rFonts w:ascii="GHEA Grapalat" w:hAnsi="GHEA Grapalat"/>
        </w:rPr>
        <w:t>а. Участник должен был осуществить минимум один такой договор в течение года подачи заявки и трех лет до подачи заявки. Предыдущий выполненный договор (или договоры) оценивается (или оцениваются) аналогичным образом, если объем работай (или общий объем), предоставляемых по нему (или общей сумме) в денежном выражении, не меньше, чем цена, предложенная участником закупки в соответствии с этой процедурой.</w:t>
      </w:r>
    </w:p>
    <w:p w:rsidR="000E69A5" w:rsidRDefault="000E69A5" w:rsidP="000E69A5">
      <w:pPr>
        <w:pStyle w:val="NormalWeb"/>
        <w:widowControl w:val="0"/>
        <w:tabs>
          <w:tab w:val="left" w:pos="1134"/>
        </w:tabs>
        <w:spacing w:before="0" w:beforeAutospacing="0" w:after="160" w:afterAutospacing="0"/>
        <w:ind w:firstLine="567"/>
        <w:jc w:val="both"/>
        <w:rPr>
          <w:rFonts w:ascii="GHEA Grapalat" w:hAnsi="GHEA Grapalat"/>
        </w:rPr>
      </w:pPr>
      <w:r w:rsidRPr="00D81ED7">
        <w:rPr>
          <w:rFonts w:ascii="GHEA Grapalat" w:hAnsi="GHEA Grapalat"/>
        </w:rPr>
        <w:t>При этом объем работ, предоставляемых по меньшей мере по одному договору, не должен быть менее пятидесяти процентов от цены заявки, представленной участником данной процедуры в соответствии с этой процедурой.</w:t>
      </w:r>
    </w:p>
    <w:p w:rsidR="00F9448C" w:rsidRPr="00D81ED7" w:rsidRDefault="003477FD" w:rsidP="000E69A5">
      <w:pPr>
        <w:pStyle w:val="NormalWeb"/>
        <w:widowControl w:val="0"/>
        <w:tabs>
          <w:tab w:val="left" w:pos="1134"/>
        </w:tabs>
        <w:spacing w:before="0" w:beforeAutospacing="0" w:after="160" w:afterAutospacing="0"/>
        <w:ind w:firstLine="567"/>
        <w:jc w:val="both"/>
        <w:rPr>
          <w:rFonts w:ascii="GHEA Grapalat" w:hAnsi="GHEA Grapalat"/>
        </w:rPr>
      </w:pPr>
      <w:r w:rsidRPr="003477FD">
        <w:rPr>
          <w:rFonts w:ascii="GHEA Grapalat" w:hAnsi="GHEA Grapalat"/>
        </w:rPr>
        <w:t>Для целей настоящего порядка аналогичным считается как минимум один аналогичный договор на разработку проектно-сметной документации по реконструкции автомобильных дорог, надлежащим образом реализованный в рамках данного вида лицензии.</w:t>
      </w:r>
    </w:p>
    <w:p w:rsidR="00F9448C" w:rsidRPr="00F9448C" w:rsidRDefault="00F9448C" w:rsidP="000E69A5">
      <w:pPr>
        <w:ind w:firstLine="283"/>
        <w:jc w:val="both"/>
        <w:rPr>
          <w:rFonts w:ascii="GHEA Grapalat" w:hAnsi="GHEA Grapalat"/>
        </w:rPr>
      </w:pPr>
      <w:r>
        <w:rPr>
          <w:rFonts w:ascii="GHEA Grapalat" w:hAnsi="GHEA Grapalat"/>
        </w:rPr>
        <w:t xml:space="preserve">б. </w:t>
      </w:r>
      <w:r w:rsidRPr="00F9448C">
        <w:rPr>
          <w:rFonts w:ascii="GHEA Grapalat" w:hAnsi="GHEA Grapalat"/>
        </w:rPr>
        <w:t>Участник в подтверждение своего соответствия требованиям, предусмотренным подпунктом а) настоящего подпункта, представляет вместе с заявкой копии ранее заключенных договоров (контрактов, соглашений), а в целях оценки надлежащего исполнения таких договоров (контрактов, соглашений) - копию акта (акта сдачи-приемки и т.п.), подтверждающего исполнение договора в установленный срок, утвержденного сторонами договора, или письменное подтверждение стороны, принявшей исполнение договора.</w:t>
      </w:r>
    </w:p>
    <w:p w:rsidR="000E69A5" w:rsidRPr="000E69A5" w:rsidRDefault="000E69A5" w:rsidP="000E69A5">
      <w:pPr>
        <w:ind w:firstLine="283"/>
        <w:jc w:val="both"/>
        <w:rPr>
          <w:rFonts w:ascii="GHEA Grapalat" w:eastAsia="MS Mincho" w:hAnsi="GHEA Grapalat"/>
          <w:b/>
          <w:szCs w:val="10"/>
          <w:lang w:val="hy-AM" w:eastAsia="ja-JP"/>
        </w:rPr>
      </w:pPr>
      <w:r w:rsidRPr="000E69A5">
        <w:rPr>
          <w:rFonts w:ascii="GHEA Grapalat" w:eastAsia="MS Mincho" w:hAnsi="GHEA Grapalat"/>
          <w:b/>
          <w:szCs w:val="10"/>
          <w:lang w:val="hy-AM" w:eastAsia="ja-JP"/>
        </w:rPr>
        <w:t>Участник должен иметь «Об утверждении лицензионно-квалификационного порядка в области градостроительства» Правительства Республики Армения от 30 сентября 2023 года. Комплект документов, определенный Приложением № 1 к Решению № 2106-Н, согласно следующему перечню.</w:t>
      </w:r>
    </w:p>
    <w:p w:rsidR="000E69A5" w:rsidRPr="000E69A5" w:rsidRDefault="000E69A5" w:rsidP="000E69A5">
      <w:pPr>
        <w:jc w:val="both"/>
        <w:rPr>
          <w:rFonts w:ascii="GHEA Grapalat" w:eastAsia="MS Mincho" w:hAnsi="GHEA Grapalat"/>
          <w:b/>
          <w:szCs w:val="10"/>
          <w:lang w:val="hy-AM" w:eastAsia="ja-JP"/>
        </w:rPr>
      </w:pPr>
      <w:r w:rsidRPr="000E69A5">
        <w:rPr>
          <w:rFonts w:ascii="GHEA Grapalat" w:eastAsia="MS Mincho" w:hAnsi="GHEA Grapalat"/>
          <w:b/>
          <w:szCs w:val="10"/>
          <w:lang w:val="hy-AM" w:eastAsia="ja-JP"/>
        </w:rPr>
        <w:t>Составление градостроительной документации, кроме строительной и архитектурной части: класс лицензии или сертификата класса 1 или 2, код лицензии 01, вид вкладыша, являющегося неотъемлемой частью лицензии по номерам: 05.</w:t>
      </w:r>
    </w:p>
    <w:p w:rsidR="000E69A5" w:rsidRPr="000E69A5" w:rsidRDefault="000E69A5" w:rsidP="000E69A5">
      <w:pPr>
        <w:ind w:firstLine="283"/>
        <w:jc w:val="both"/>
        <w:rPr>
          <w:rFonts w:ascii="GHEA Grapalat" w:eastAsia="MS Mincho" w:hAnsi="GHEA Grapalat"/>
          <w:b/>
          <w:szCs w:val="10"/>
          <w:lang w:val="hy-AM" w:eastAsia="ja-JP"/>
        </w:rPr>
      </w:pPr>
      <w:r w:rsidRPr="000E69A5">
        <w:rPr>
          <w:rFonts w:ascii="GHEA Grapalat" w:eastAsia="MS Mincho" w:hAnsi="GHEA Grapalat"/>
          <w:b/>
          <w:szCs w:val="10"/>
          <w:lang w:val="hy-AM" w:eastAsia="ja-JP"/>
        </w:rPr>
        <w:t>При этом необходимо предоставить ксерокопию лицензии и вкладыш к ней.</w:t>
      </w:r>
    </w:p>
    <w:p w:rsidR="00B74679" w:rsidRPr="000E69A5" w:rsidRDefault="000E69A5" w:rsidP="00B74679">
      <w:pPr>
        <w:widowControl w:val="0"/>
        <w:tabs>
          <w:tab w:val="left" w:pos="1134"/>
        </w:tabs>
        <w:spacing w:after="160"/>
        <w:ind w:firstLine="567"/>
        <w:jc w:val="both"/>
        <w:rPr>
          <w:rFonts w:ascii="GHEA Grapalat" w:hAnsi="GHEA Grapalat"/>
          <w:b/>
        </w:rPr>
      </w:pPr>
      <w:r w:rsidRPr="000E69A5">
        <w:rPr>
          <w:rFonts w:ascii="GHEA Grapalat" w:hAnsi="GHEA Grapalat"/>
          <w:b/>
        </w:rPr>
        <w:t xml:space="preserve">При отсутствии лицензии или вкладыша к ней заявка участника оценивается как </w:t>
      </w:r>
      <w:r w:rsidR="0041366D" w:rsidRPr="005D3B25">
        <w:rPr>
          <w:rFonts w:ascii="GHEA Grapalat" w:hAnsi="GHEA Grapalat"/>
          <w:b/>
        </w:rPr>
        <w:t>не</w:t>
      </w:r>
      <w:r w:rsidR="0041366D" w:rsidRPr="0041366D">
        <w:rPr>
          <w:rFonts w:ascii="GHEA Grapalat" w:hAnsi="GHEA Grapalat"/>
          <w:b/>
        </w:rPr>
        <w:t>удовлетворитель</w:t>
      </w:r>
      <w:r w:rsidRPr="0041366D">
        <w:rPr>
          <w:rFonts w:ascii="GHEA Grapalat" w:hAnsi="GHEA Grapalat"/>
          <w:b/>
        </w:rPr>
        <w:t>ная</w:t>
      </w:r>
      <w:r w:rsidRPr="000E69A5">
        <w:rPr>
          <w:rFonts w:ascii="GHEA Grapalat" w:hAnsi="GHEA Grapalat"/>
          <w:b/>
        </w:rPr>
        <w:t xml:space="preserve"> и отклоняется.</w:t>
      </w:r>
    </w:p>
    <w:p w:rsidR="00B74679" w:rsidRDefault="00B74679" w:rsidP="00D009B6">
      <w:pPr>
        <w:ind w:firstLine="284"/>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rsidR="00B74679" w:rsidRDefault="00B74679" w:rsidP="00B74679">
      <w:pPr>
        <w:rPr>
          <w:rFonts w:ascii="GHEA Grapalat" w:hAnsi="GHEA Grapalat"/>
        </w:rPr>
      </w:pPr>
      <w:r>
        <w:rPr>
          <w:rFonts w:ascii="GHEA Grapalat" w:hAnsi="GHEA Grapalat"/>
        </w:rPr>
        <w:t>---------------------------------------------------------------</w:t>
      </w:r>
    </w:p>
    <w:p w:rsidR="00B74679" w:rsidRDefault="00B74679" w:rsidP="00B74679">
      <w:pPr>
        <w:widowControl w:val="0"/>
        <w:tabs>
          <w:tab w:val="left" w:pos="1134"/>
        </w:tabs>
        <w:spacing w:after="160"/>
        <w:ind w:firstLine="567"/>
        <w:jc w:val="both"/>
        <w:rPr>
          <w:rStyle w:val="ezkurwreuab5ozgtqnkl"/>
          <w:i/>
        </w:rPr>
      </w:pPr>
      <w:r w:rsidRPr="008C1FF8">
        <w:rPr>
          <w:rStyle w:val="ezkurwreuab5ozgtqnkl"/>
          <w:i/>
          <w:vertAlign w:val="superscript"/>
        </w:rPr>
        <w:t>4</w:t>
      </w:r>
      <w:r w:rsidRPr="008C1FF8">
        <w:rPr>
          <w:rStyle w:val="ezkurwreuab5ozgtqnkl"/>
          <w:i/>
        </w:rPr>
        <w:t>Квалификационные</w:t>
      </w:r>
      <w:r w:rsidRPr="008C1FF8">
        <w:rPr>
          <w:i/>
        </w:rPr>
        <w:t xml:space="preserve"> </w:t>
      </w:r>
      <w:r w:rsidRPr="008C1FF8">
        <w:rPr>
          <w:rStyle w:val="ezkurwreuab5ozgtqnkl"/>
          <w:i/>
        </w:rPr>
        <w:t>критерии/ критери</w:t>
      </w:r>
      <w:r w:rsidR="008104AB">
        <w:rPr>
          <w:rStyle w:val="ezkurwreuab5ozgtqnkl"/>
          <w:i/>
        </w:rPr>
        <w:t>й</w:t>
      </w:r>
      <w:r w:rsidRPr="008C1FF8">
        <w:rPr>
          <w:rStyle w:val="ezkurwreuab5ozgtqnkl"/>
          <w:i/>
        </w:rPr>
        <w:t>/ устанавливаются</w:t>
      </w:r>
      <w:r w:rsidRPr="008C1FF8">
        <w:rPr>
          <w:i/>
        </w:rPr>
        <w:t xml:space="preserve"> </w:t>
      </w:r>
      <w:r w:rsidRPr="008C1FF8">
        <w:rPr>
          <w:rStyle w:val="ezkurwreuab5ozgtqnkl"/>
          <w:i/>
        </w:rPr>
        <w:t>заказчиком</w:t>
      </w:r>
      <w:r w:rsidRPr="008C1FF8">
        <w:rPr>
          <w:i/>
        </w:rPr>
        <w:t xml:space="preserve"> </w:t>
      </w:r>
      <w:r w:rsidRPr="008C1FF8">
        <w:rPr>
          <w:rStyle w:val="ezkurwreuab5ozgtqnkl"/>
          <w:i/>
        </w:rPr>
        <w:t>по</w:t>
      </w:r>
      <w:r w:rsidRPr="008C1FF8">
        <w:rPr>
          <w:i/>
        </w:rPr>
        <w:t xml:space="preserve"> </w:t>
      </w:r>
      <w:r w:rsidRPr="008C1FF8">
        <w:rPr>
          <w:rStyle w:val="ezkurwreuab5ozgtqnkl"/>
          <w:i/>
        </w:rPr>
        <w:t>мере необходимости</w:t>
      </w:r>
      <w:r>
        <w:rPr>
          <w:rStyle w:val="ezkurwreuab5ozgtqnkl"/>
          <w:i/>
        </w:rPr>
        <w:t>.</w:t>
      </w:r>
    </w:p>
    <w:p w:rsidR="00B74679" w:rsidRPr="008C1FF8" w:rsidRDefault="00B74679" w:rsidP="00B74679">
      <w:pPr>
        <w:widowControl w:val="0"/>
        <w:tabs>
          <w:tab w:val="left" w:pos="1134"/>
        </w:tabs>
        <w:spacing w:after="160"/>
        <w:ind w:firstLine="567"/>
        <w:jc w:val="both"/>
        <w:rPr>
          <w:rFonts w:ascii="GHEA Grapalat" w:hAnsi="GHEA Grapalat"/>
          <w:i/>
        </w:rPr>
      </w:pPr>
      <w:r w:rsidRPr="008C1FF8">
        <w:rPr>
          <w:rStyle w:val="ezkurwreuab5ozgtqnkl"/>
          <w:i/>
          <w:vertAlign w:val="superscript"/>
        </w:rPr>
        <w:t>4.1</w:t>
      </w:r>
      <w:r>
        <w:rPr>
          <w:rStyle w:val="ezkurwreuab5ozgtqnkl"/>
          <w:i/>
        </w:rPr>
        <w:t xml:space="preserve"> </w:t>
      </w:r>
      <w:r w:rsidRPr="008C1FF8">
        <w:rPr>
          <w:rStyle w:val="ezkurwreuab5ozgtqnkl"/>
          <w:i/>
        </w:rPr>
        <w:t>Требования, предъявляемые к квалификационным критериям, предусмотренным пунктом 2.4.1</w:t>
      </w:r>
      <w:r w:rsidRPr="008C1FF8">
        <w:rPr>
          <w:i/>
        </w:rPr>
        <w:t xml:space="preserve">, </w:t>
      </w:r>
      <w:r w:rsidRPr="008C1FF8">
        <w:rPr>
          <w:rStyle w:val="ezkurwreuab5ozgtqnkl"/>
          <w:i/>
        </w:rPr>
        <w:t>и порядок</w:t>
      </w:r>
      <w:r w:rsidRPr="008C1FF8">
        <w:rPr>
          <w:i/>
        </w:rPr>
        <w:t xml:space="preserve"> </w:t>
      </w:r>
      <w:r w:rsidRPr="008C1FF8">
        <w:rPr>
          <w:rStyle w:val="ezkurwreuab5ozgtqnkl"/>
          <w:i/>
        </w:rPr>
        <w:t>их оценки, в том</w:t>
      </w:r>
      <w:r w:rsidRPr="008C1FF8">
        <w:rPr>
          <w:i/>
        </w:rPr>
        <w:t xml:space="preserve"> </w:t>
      </w:r>
      <w:r w:rsidRPr="008C1FF8">
        <w:rPr>
          <w:rStyle w:val="ezkurwreuab5ozgtqnkl"/>
          <w:i/>
        </w:rPr>
        <w:t>числе</w:t>
      </w:r>
      <w:r w:rsidRPr="008C1FF8">
        <w:rPr>
          <w:i/>
        </w:rPr>
        <w:t xml:space="preserve"> </w:t>
      </w:r>
      <w:r w:rsidRPr="008C1FF8">
        <w:rPr>
          <w:rStyle w:val="ezkurwreuab5ozgtqnkl"/>
          <w:i/>
        </w:rPr>
        <w:t>документы, предусмотренные</w:t>
      </w:r>
      <w:r w:rsidRPr="008C1FF8">
        <w:rPr>
          <w:i/>
        </w:rPr>
        <w:t xml:space="preserve"> </w:t>
      </w:r>
      <w:r w:rsidRPr="008C1FF8">
        <w:rPr>
          <w:rStyle w:val="ezkurwreuab5ozgtqnkl"/>
          <w:i/>
        </w:rPr>
        <w:t>пунктом</w:t>
      </w:r>
      <w:r w:rsidRPr="008C1FF8">
        <w:rPr>
          <w:i/>
        </w:rPr>
        <w:t xml:space="preserve"> </w:t>
      </w:r>
      <w:r w:rsidRPr="008C1FF8">
        <w:rPr>
          <w:rStyle w:val="ezkurwreuab5ozgtqnkl"/>
          <w:i/>
        </w:rPr>
        <w:t>2.2.1 части</w:t>
      </w:r>
      <w:r w:rsidRPr="008C1FF8">
        <w:rPr>
          <w:i/>
        </w:rPr>
        <w:t xml:space="preserve"> </w:t>
      </w:r>
      <w:r w:rsidRPr="008C1FF8">
        <w:rPr>
          <w:rStyle w:val="ezkurwreuab5ozgtqnkl"/>
          <w:i/>
        </w:rPr>
        <w:t>2</w:t>
      </w:r>
      <w:r w:rsidRPr="008C1FF8">
        <w:rPr>
          <w:i/>
        </w:rPr>
        <w:t xml:space="preserve"> </w:t>
      </w:r>
      <w:r w:rsidRPr="008C1FF8">
        <w:rPr>
          <w:rStyle w:val="ezkurwreuab5ozgtqnkl"/>
          <w:i/>
        </w:rPr>
        <w:t>настоящего</w:t>
      </w:r>
      <w:r w:rsidRPr="008C1FF8">
        <w:rPr>
          <w:i/>
        </w:rPr>
        <w:t xml:space="preserve"> </w:t>
      </w:r>
      <w:r w:rsidRPr="008C1FF8">
        <w:rPr>
          <w:rStyle w:val="ezkurwreuab5ozgtqnkl"/>
          <w:i/>
        </w:rPr>
        <w:t>приглашения, являются</w:t>
      </w:r>
      <w:r w:rsidRPr="008C1FF8">
        <w:rPr>
          <w:i/>
        </w:rPr>
        <w:t xml:space="preserve"> </w:t>
      </w:r>
      <w:r w:rsidRPr="008C1FF8">
        <w:rPr>
          <w:rStyle w:val="ezkurwreuab5ozgtqnkl"/>
          <w:i/>
        </w:rPr>
        <w:t>условными</w:t>
      </w:r>
      <w:r w:rsidRPr="008C1FF8">
        <w:rPr>
          <w:i/>
        </w:rPr>
        <w:t xml:space="preserve"> </w:t>
      </w:r>
      <w:r w:rsidRPr="008C1FF8">
        <w:rPr>
          <w:rStyle w:val="ezkurwreuab5ozgtqnkl"/>
          <w:i/>
        </w:rPr>
        <w:t>примерами</w:t>
      </w:r>
      <w:r w:rsidRPr="008C1FF8">
        <w:rPr>
          <w:i/>
        </w:rPr>
        <w:t xml:space="preserve"> </w:t>
      </w:r>
      <w:r w:rsidRPr="008C1FF8">
        <w:rPr>
          <w:rStyle w:val="ezkurwreuab5ozgtqnkl"/>
          <w:i/>
        </w:rPr>
        <w:t>и</w:t>
      </w:r>
      <w:r w:rsidRPr="008C1FF8">
        <w:rPr>
          <w:i/>
        </w:rPr>
        <w:t xml:space="preserve"> </w:t>
      </w:r>
      <w:r w:rsidRPr="008C1FF8">
        <w:rPr>
          <w:rStyle w:val="ezkurwreuab5ozgtqnkl"/>
          <w:i/>
        </w:rPr>
        <w:t>могут</w:t>
      </w:r>
      <w:r w:rsidRPr="008C1FF8">
        <w:rPr>
          <w:i/>
        </w:rPr>
        <w:t xml:space="preserve"> </w:t>
      </w:r>
      <w:r w:rsidRPr="008C1FF8">
        <w:rPr>
          <w:rStyle w:val="ezkurwreuab5ozgtqnkl"/>
          <w:i/>
        </w:rPr>
        <w:t>быть отредактированы</w:t>
      </w:r>
      <w:r w:rsidRPr="008C1FF8">
        <w:rPr>
          <w:i/>
        </w:rPr>
        <w:t xml:space="preserve"> </w:t>
      </w:r>
      <w:r w:rsidRPr="008C1FF8">
        <w:rPr>
          <w:rStyle w:val="ezkurwreuab5ozgtqnkl"/>
          <w:i/>
        </w:rPr>
        <w:t>в соответствии с</w:t>
      </w:r>
      <w:r w:rsidRPr="008C1FF8">
        <w:rPr>
          <w:i/>
        </w:rPr>
        <w:t xml:space="preserve"> </w:t>
      </w:r>
      <w:r w:rsidRPr="008C1FF8">
        <w:rPr>
          <w:rStyle w:val="ezkurwreuab5ozgtqnkl"/>
          <w:i/>
        </w:rPr>
        <w:t>требованиями, установленными заказчиком</w:t>
      </w:r>
      <w:r>
        <w:rPr>
          <w:rStyle w:val="ezkurwreuab5ozgtqnkl"/>
          <w:i/>
        </w:rPr>
        <w:t>.</w:t>
      </w:r>
    </w:p>
    <w:p w:rsidR="00B266CC" w:rsidRDefault="00B266CC">
      <w:pPr>
        <w:rPr>
          <w:ins w:id="1" w:author="Inesa Kocharyan" w:date="2025-03-21T19:35:00Z"/>
          <w:rFonts w:ascii="GHEA Grapalat" w:hAnsi="GHEA Grapalat"/>
        </w:rPr>
      </w:pPr>
      <w:ins w:id="2" w:author="Inesa Kocharyan" w:date="2025-03-21T19:35:00Z">
        <w:r>
          <w:rPr>
            <w:rFonts w:ascii="GHEA Grapalat" w:hAnsi="GHEA Grapalat"/>
          </w:rPr>
          <w:br w:type="page"/>
        </w:r>
      </w:ins>
    </w:p>
    <w:p w:rsidR="00B74679" w:rsidRDefault="00B74679" w:rsidP="00B74679">
      <w:pPr>
        <w:widowControl w:val="0"/>
        <w:tabs>
          <w:tab w:val="left" w:pos="1134"/>
        </w:tabs>
        <w:spacing w:after="160" w:line="360" w:lineRule="auto"/>
        <w:ind w:firstLine="567"/>
        <w:jc w:val="both"/>
        <w:rPr>
          <w:rFonts w:ascii="GHEA Grapalat" w:hAnsi="GHEA Grapalat"/>
        </w:rPr>
      </w:pPr>
      <w:r w:rsidRPr="009044F1">
        <w:rPr>
          <w:rFonts w:ascii="GHEA Grapalat" w:hAnsi="GHEA Grapalat"/>
        </w:rPr>
        <w:lastRenderedPageBreak/>
        <w:t>4)</w:t>
      </w:r>
      <w:r w:rsidRPr="003A1EBB">
        <w:rPr>
          <w:rFonts w:ascii="GHEA Grapalat" w:hAnsi="GHEA Grapalat"/>
        </w:rPr>
        <w:tab/>
      </w:r>
      <w:r w:rsidRPr="009044F1">
        <w:rPr>
          <w:rFonts w:ascii="GHEA Grapalat" w:hAnsi="GHEA Grapalat"/>
        </w:rPr>
        <w:t>квалификационный критерий "Трудовые ресурсы" устанавливается и оценивается в следующем порядке:</w:t>
      </w:r>
    </w:p>
    <w:p w:rsidR="00B74679" w:rsidRDefault="00B74679" w:rsidP="00B74679">
      <w:pPr>
        <w:widowControl w:val="0"/>
        <w:tabs>
          <w:tab w:val="left" w:pos="1134"/>
        </w:tabs>
        <w:spacing w:after="160"/>
        <w:ind w:firstLine="567"/>
        <w:jc w:val="both"/>
        <w:rPr>
          <w:rFonts w:ascii="GHEA Grapalat" w:hAnsi="GHEA Grapalat"/>
        </w:rPr>
      </w:pPr>
      <w:r w:rsidRPr="009044F1">
        <w:rPr>
          <w:rFonts w:ascii="GHEA Grapalat" w:hAnsi="GHEA Grapalat"/>
        </w:rPr>
        <w:t xml:space="preserve">для исполнения договора требуются следующие </w:t>
      </w:r>
      <w:r>
        <w:rPr>
          <w:rFonts w:ascii="GHEA Grapalat" w:hAnsi="GHEA Grapalat"/>
        </w:rPr>
        <w:t>т</w:t>
      </w:r>
      <w:r w:rsidRPr="009044F1">
        <w:rPr>
          <w:rFonts w:ascii="GHEA Grapalat" w:hAnsi="GHEA Grapalat"/>
        </w:rPr>
        <w:t>рудовые ресурсы</w:t>
      </w:r>
    </w:p>
    <w:p w:rsidR="006677BC" w:rsidRPr="0017485E" w:rsidRDefault="006677BC" w:rsidP="006677BC">
      <w:pPr>
        <w:ind w:firstLine="567"/>
        <w:jc w:val="both"/>
        <w:rPr>
          <w:rFonts w:ascii="GHEA Grapalat" w:hAnsi="GHEA Grapalat"/>
          <w:b/>
          <w:color w:val="000000"/>
          <w:sz w:val="22"/>
          <w:szCs w:val="20"/>
        </w:rPr>
      </w:pPr>
      <w:r w:rsidRPr="0017485E">
        <w:rPr>
          <w:rFonts w:ascii="GHEA Grapalat" w:hAnsi="GHEA Grapalat"/>
          <w:b/>
          <w:color w:val="000000"/>
          <w:sz w:val="22"/>
          <w:szCs w:val="20"/>
        </w:rPr>
        <w:t xml:space="preserve">В </w:t>
      </w:r>
      <w:r w:rsidRPr="0017485E">
        <w:rPr>
          <w:rFonts w:ascii="GHEA Grapalat" w:hAnsi="GHEA Grapalat"/>
          <w:color w:val="000000"/>
          <w:sz w:val="28"/>
        </w:rPr>
        <w:t>п</w:t>
      </w:r>
      <w:r w:rsidRPr="0017485E">
        <w:rPr>
          <w:rFonts w:ascii="GHEA Grapalat" w:hAnsi="GHEA Grapalat"/>
          <w:b/>
          <w:color w:val="000000"/>
          <w:sz w:val="22"/>
          <w:szCs w:val="20"/>
        </w:rPr>
        <w:t>ерсонале долж</w:t>
      </w:r>
      <w:r w:rsidRPr="005D3B25">
        <w:rPr>
          <w:rFonts w:ascii="GHEA Grapalat" w:hAnsi="GHEA Grapalat"/>
          <w:b/>
          <w:color w:val="000000"/>
          <w:sz w:val="22"/>
          <w:szCs w:val="20"/>
        </w:rPr>
        <w:t>ен</w:t>
      </w:r>
      <w:r w:rsidRPr="0017485E">
        <w:rPr>
          <w:rFonts w:ascii="GHEA Grapalat" w:hAnsi="GHEA Grapalat"/>
          <w:b/>
          <w:color w:val="000000"/>
          <w:sz w:val="22"/>
          <w:szCs w:val="20"/>
        </w:rPr>
        <w:t xml:space="preserve"> быть не менее </w:t>
      </w:r>
      <w:r w:rsidRPr="005D3B25">
        <w:rPr>
          <w:rFonts w:ascii="GHEA Grapalat" w:hAnsi="GHEA Grapalat"/>
          <w:b/>
          <w:color w:val="000000"/>
          <w:sz w:val="22"/>
          <w:szCs w:val="20"/>
        </w:rPr>
        <w:t>1</w:t>
      </w:r>
      <w:r w:rsidRPr="0017485E">
        <w:rPr>
          <w:rFonts w:ascii="GHEA Grapalat" w:hAnsi="GHEA Grapalat"/>
          <w:b/>
          <w:color w:val="000000"/>
          <w:sz w:val="22"/>
          <w:szCs w:val="20"/>
        </w:rPr>
        <w:t xml:space="preserve"> человек с опытом работы по специальности не менее 3 лет.</w:t>
      </w:r>
    </w:p>
    <w:p w:rsidR="006677BC" w:rsidRPr="00F2239A" w:rsidRDefault="006677BC" w:rsidP="006677BC">
      <w:pPr>
        <w:ind w:firstLine="567"/>
        <w:jc w:val="both"/>
        <w:rPr>
          <w:rFonts w:ascii="GHEA Grapalat" w:hAnsi="GHEA Grapalat"/>
          <w:b/>
          <w:color w:val="000000"/>
          <w:sz w:val="20"/>
          <w:szCs w:val="20"/>
        </w:rPr>
      </w:pPr>
    </w:p>
    <w:tbl>
      <w:tblPr>
        <w:tblStyle w:val="TableGrid"/>
        <w:tblpPr w:leftFromText="180" w:rightFromText="180" w:vertAnchor="text" w:horzAnchor="margin" w:tblpY="145"/>
        <w:tblW w:w="9203" w:type="dxa"/>
        <w:tblLook w:val="04A0" w:firstRow="1" w:lastRow="0" w:firstColumn="1" w:lastColumn="0" w:noHBand="0" w:noVBand="1"/>
      </w:tblPr>
      <w:tblGrid>
        <w:gridCol w:w="610"/>
        <w:gridCol w:w="4037"/>
        <w:gridCol w:w="2509"/>
        <w:gridCol w:w="2047"/>
      </w:tblGrid>
      <w:tr w:rsidR="006677BC" w:rsidRPr="00EC3357" w:rsidTr="00010807">
        <w:trPr>
          <w:trHeight w:val="612"/>
        </w:trPr>
        <w:tc>
          <w:tcPr>
            <w:tcW w:w="610" w:type="dxa"/>
            <w:vAlign w:val="center"/>
          </w:tcPr>
          <w:p w:rsidR="006677BC" w:rsidRPr="00D34077" w:rsidRDefault="006677BC" w:rsidP="00010807">
            <w:pPr>
              <w:ind w:right="-720"/>
              <w:rPr>
                <w:rFonts w:ascii="GHEA Grapalat" w:hAnsi="GHEA Grapalat"/>
                <w:b/>
                <w:bCs/>
                <w:color w:val="000000" w:themeColor="text1"/>
                <w:sz w:val="22"/>
                <w:szCs w:val="22"/>
                <w:lang w:val="en-US"/>
              </w:rPr>
            </w:pPr>
            <w:r w:rsidRPr="00D34077">
              <w:rPr>
                <w:rFonts w:ascii="GHEA Grapalat" w:hAnsi="GHEA Grapalat"/>
                <w:b/>
                <w:bCs/>
                <w:color w:val="000000" w:themeColor="text1"/>
                <w:sz w:val="22"/>
                <w:szCs w:val="22"/>
                <w:lang w:val="en-US"/>
              </w:rPr>
              <w:t>N</w:t>
            </w:r>
          </w:p>
        </w:tc>
        <w:tc>
          <w:tcPr>
            <w:tcW w:w="4037" w:type="dxa"/>
            <w:vAlign w:val="center"/>
          </w:tcPr>
          <w:p w:rsidR="006677BC" w:rsidRPr="00EC3357" w:rsidRDefault="006677BC" w:rsidP="00010807">
            <w:pPr>
              <w:ind w:right="90"/>
              <w:jc w:val="center"/>
              <w:rPr>
                <w:rFonts w:ascii="GHEA Grapalat" w:hAnsi="GHEA Grapalat"/>
                <w:color w:val="000000" w:themeColor="text1"/>
                <w:sz w:val="22"/>
                <w:szCs w:val="22"/>
                <w:lang w:val="hy-AM"/>
              </w:rPr>
            </w:pPr>
            <w:r w:rsidRPr="00DE0BD1">
              <w:rPr>
                <w:rFonts w:ascii="GHEA Grapalat" w:hAnsi="GHEA Grapalat" w:cs="Arial Armenian"/>
                <w:b/>
                <w:color w:val="000000" w:themeColor="text1"/>
                <w:sz w:val="22"/>
                <w:szCs w:val="22"/>
                <w:lang w:val="hy-AM"/>
              </w:rPr>
              <w:t>Сертифицированная профессия</w:t>
            </w:r>
          </w:p>
        </w:tc>
        <w:tc>
          <w:tcPr>
            <w:tcW w:w="2509" w:type="dxa"/>
            <w:vAlign w:val="center"/>
          </w:tcPr>
          <w:p w:rsidR="006677BC" w:rsidRPr="00EC3357" w:rsidRDefault="006677BC" w:rsidP="00010807">
            <w:pPr>
              <w:ind w:right="319"/>
              <w:jc w:val="center"/>
              <w:rPr>
                <w:rFonts w:ascii="GHEA Grapalat" w:hAnsi="GHEA Grapalat"/>
                <w:color w:val="000000" w:themeColor="text1"/>
                <w:sz w:val="22"/>
                <w:szCs w:val="22"/>
                <w:lang w:val="hy-AM"/>
              </w:rPr>
            </w:pPr>
            <w:r w:rsidRPr="00DE0BD1">
              <w:rPr>
                <w:rFonts w:ascii="GHEA Grapalat" w:hAnsi="GHEA Grapalat" w:cs="Arial Armenian"/>
                <w:b/>
                <w:color w:val="000000" w:themeColor="text1"/>
                <w:sz w:val="22"/>
                <w:szCs w:val="22"/>
              </w:rPr>
              <w:t>Класс сертификации</w:t>
            </w:r>
          </w:p>
        </w:tc>
        <w:tc>
          <w:tcPr>
            <w:tcW w:w="2047" w:type="dxa"/>
            <w:vAlign w:val="center"/>
          </w:tcPr>
          <w:p w:rsidR="006677BC" w:rsidRPr="00EC3357" w:rsidRDefault="006677BC" w:rsidP="00010807">
            <w:pPr>
              <w:ind w:right="346"/>
              <w:jc w:val="center"/>
              <w:rPr>
                <w:rFonts w:ascii="GHEA Grapalat" w:hAnsi="GHEA Grapalat" w:cs="Arial Armenian"/>
                <w:b/>
                <w:color w:val="000000" w:themeColor="text1"/>
                <w:sz w:val="22"/>
                <w:szCs w:val="22"/>
                <w:lang w:val="hy-AM"/>
              </w:rPr>
            </w:pPr>
            <w:r w:rsidRPr="00DE0BD1">
              <w:rPr>
                <w:rFonts w:ascii="GHEA Grapalat" w:hAnsi="GHEA Grapalat" w:cs="Arial Armenian"/>
                <w:b/>
                <w:color w:val="000000" w:themeColor="text1"/>
                <w:sz w:val="22"/>
                <w:szCs w:val="22"/>
              </w:rPr>
              <w:t>Количество специалистов</w:t>
            </w:r>
          </w:p>
        </w:tc>
      </w:tr>
      <w:tr w:rsidR="006677BC" w:rsidRPr="00EC3357" w:rsidTr="00010807">
        <w:trPr>
          <w:trHeight w:val="386"/>
        </w:trPr>
        <w:tc>
          <w:tcPr>
            <w:tcW w:w="610" w:type="dxa"/>
            <w:vAlign w:val="center"/>
          </w:tcPr>
          <w:p w:rsidR="006677BC" w:rsidRPr="00EC3357" w:rsidRDefault="006677BC" w:rsidP="00010807">
            <w:pPr>
              <w:ind w:right="-720"/>
              <w:jc w:val="both"/>
              <w:rPr>
                <w:rFonts w:ascii="GHEA Grapalat" w:hAnsi="GHEA Grapalat" w:cs="Arial Armenian"/>
                <w:b/>
                <w:color w:val="000000" w:themeColor="text1"/>
                <w:sz w:val="22"/>
                <w:szCs w:val="22"/>
                <w:lang w:val="hy-AM"/>
              </w:rPr>
            </w:pPr>
            <w:r>
              <w:rPr>
                <w:rFonts w:ascii="GHEA Grapalat" w:hAnsi="GHEA Grapalat" w:cs="Arial Armenian"/>
                <w:b/>
                <w:color w:val="000000" w:themeColor="text1"/>
                <w:sz w:val="22"/>
                <w:szCs w:val="22"/>
                <w:lang w:val="hy-AM"/>
              </w:rPr>
              <w:t>1</w:t>
            </w:r>
          </w:p>
        </w:tc>
        <w:tc>
          <w:tcPr>
            <w:tcW w:w="4037" w:type="dxa"/>
            <w:vAlign w:val="center"/>
          </w:tcPr>
          <w:p w:rsidR="006677BC" w:rsidRPr="00EC3357" w:rsidRDefault="006677BC" w:rsidP="00010807">
            <w:pPr>
              <w:ind w:right="437"/>
              <w:jc w:val="center"/>
              <w:rPr>
                <w:rFonts w:ascii="GHEA Grapalat" w:hAnsi="GHEA Grapalat" w:cs="Arial Armenian"/>
                <w:color w:val="000000" w:themeColor="text1"/>
                <w:sz w:val="22"/>
                <w:szCs w:val="22"/>
                <w:lang w:val="hy-AM"/>
              </w:rPr>
            </w:pPr>
            <w:r w:rsidRPr="00D34077">
              <w:rPr>
                <w:rFonts w:ascii="GHEA Grapalat" w:hAnsi="GHEA Grapalat" w:cs="Arial Armenian"/>
                <w:color w:val="000000" w:themeColor="text1"/>
                <w:sz w:val="22"/>
                <w:szCs w:val="22"/>
              </w:rPr>
              <w:t>Инженер-проектировщик в области электроэнергетики</w:t>
            </w:r>
            <w:r>
              <w:rPr>
                <w:rFonts w:ascii="GHEA Grapalat" w:hAnsi="GHEA Grapalat" w:cs="Arial Armenian"/>
                <w:color w:val="000000" w:themeColor="text1"/>
                <w:sz w:val="22"/>
                <w:szCs w:val="22"/>
              </w:rPr>
              <w:t xml:space="preserve"> </w:t>
            </w:r>
          </w:p>
        </w:tc>
        <w:tc>
          <w:tcPr>
            <w:tcW w:w="2509" w:type="dxa"/>
            <w:vAlign w:val="center"/>
          </w:tcPr>
          <w:p w:rsidR="006677BC" w:rsidRPr="00EC3357" w:rsidRDefault="006677BC" w:rsidP="00010807">
            <w:pPr>
              <w:ind w:right="-720"/>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 xml:space="preserve">    </w:t>
            </w:r>
            <w:r w:rsidRPr="00D34077">
              <w:rPr>
                <w:rFonts w:ascii="GHEA Grapalat" w:hAnsi="GHEA Grapalat" w:cs="Arial Armenian"/>
                <w:color w:val="000000" w:themeColor="text1"/>
                <w:sz w:val="22"/>
                <w:szCs w:val="22"/>
              </w:rPr>
              <w:t>1-й или 2-й</w:t>
            </w:r>
          </w:p>
        </w:tc>
        <w:tc>
          <w:tcPr>
            <w:tcW w:w="2047" w:type="dxa"/>
          </w:tcPr>
          <w:p w:rsidR="006677BC" w:rsidRPr="00EC3357" w:rsidRDefault="006677BC" w:rsidP="00010807">
            <w:pPr>
              <w:ind w:right="-720"/>
              <w:rPr>
                <w:rFonts w:ascii="GHEA Grapalat" w:hAnsi="GHEA Grapalat" w:cs="Arial Armenian"/>
                <w:color w:val="000000" w:themeColor="text1"/>
                <w:sz w:val="22"/>
                <w:szCs w:val="22"/>
                <w:lang w:val="hy-AM"/>
              </w:rPr>
            </w:pPr>
            <w:r>
              <w:rPr>
                <w:rFonts w:ascii="GHEA Grapalat" w:hAnsi="GHEA Grapalat" w:cs="Arial Armenian"/>
                <w:color w:val="000000" w:themeColor="text1"/>
                <w:sz w:val="22"/>
                <w:szCs w:val="22"/>
              </w:rPr>
              <w:t xml:space="preserve">              </w:t>
            </w:r>
            <w:r w:rsidRPr="00EC3357">
              <w:rPr>
                <w:rFonts w:ascii="GHEA Grapalat" w:hAnsi="GHEA Grapalat" w:cs="Arial Armenian"/>
                <w:color w:val="000000" w:themeColor="text1"/>
                <w:sz w:val="22"/>
                <w:szCs w:val="22"/>
                <w:lang w:val="hy-AM"/>
              </w:rPr>
              <w:t>1</w:t>
            </w:r>
          </w:p>
        </w:tc>
      </w:tr>
    </w:tbl>
    <w:p w:rsidR="006677BC" w:rsidRPr="00F2239A" w:rsidRDefault="006677BC" w:rsidP="006677BC">
      <w:pPr>
        <w:ind w:firstLine="567"/>
        <w:jc w:val="both"/>
        <w:rPr>
          <w:rFonts w:ascii="GHEA Grapalat" w:hAnsi="GHEA Grapalat"/>
          <w:b/>
          <w:color w:val="000000"/>
          <w:sz w:val="20"/>
          <w:szCs w:val="20"/>
        </w:rPr>
      </w:pPr>
    </w:p>
    <w:p w:rsidR="00B74679" w:rsidRDefault="00B74679" w:rsidP="00A661EB">
      <w:pPr>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rsidR="00B30917" w:rsidRPr="005D3B25" w:rsidRDefault="00B30917" w:rsidP="00B30917">
      <w:pPr>
        <w:ind w:firstLine="567"/>
        <w:jc w:val="both"/>
        <w:rPr>
          <w:rFonts w:ascii="GHEA Grapalat" w:hAnsi="GHEA Grapalat"/>
          <w:color w:val="000000"/>
        </w:rPr>
      </w:pPr>
      <w:r w:rsidRPr="00DE304E">
        <w:rPr>
          <w:rFonts w:ascii="GHEA Grapalat" w:hAnsi="GHEA Grapalat"/>
          <w:color w:val="000000"/>
        </w:rPr>
        <w:t xml:space="preserve">При этом, для обоснования наличия трудовых ресурсов Участник представляет </w:t>
      </w:r>
      <w:r w:rsidR="007B5791">
        <w:rPr>
          <w:rFonts w:ascii="GHEA Grapalat" w:hAnsi="GHEA Grapalat"/>
        </w:rPr>
        <w:t xml:space="preserve">письменные согласия утвержденные специалистами, </w:t>
      </w:r>
      <w:r w:rsidRPr="00DE304E">
        <w:rPr>
          <w:rFonts w:ascii="GHEA Grapalat" w:hAnsi="GHEA Grapalat"/>
          <w:color w:val="000000"/>
        </w:rPr>
        <w:t>задейс</w:t>
      </w:r>
      <w:r>
        <w:rPr>
          <w:rFonts w:ascii="GHEA Grapalat" w:hAnsi="GHEA Grapalat"/>
          <w:color w:val="000000"/>
        </w:rPr>
        <w:t>твованными в предлагаемом штате</w:t>
      </w:r>
      <w:r w:rsidRPr="005D3B25">
        <w:rPr>
          <w:rFonts w:ascii="GHEA Grapalat" w:hAnsi="GHEA Grapalat"/>
          <w:color w:val="000000"/>
        </w:rPr>
        <w:t xml:space="preserve">, </w:t>
      </w:r>
      <w:r w:rsidR="007B5791" w:rsidRPr="008C1FF8">
        <w:rPr>
          <w:rStyle w:val="ezkurwreuab5ozgtqnkl"/>
          <w:rFonts w:ascii="GHEA Grapalat" w:hAnsi="GHEA Grapalat"/>
        </w:rPr>
        <w:t>о</w:t>
      </w:r>
      <w:r w:rsidR="007B5791">
        <w:rPr>
          <w:rStyle w:val="ezkurwreuab5ozgtqnkl"/>
          <w:rFonts w:ascii="GHEA Grapalat" w:hAnsi="GHEA Grapalat"/>
        </w:rPr>
        <w:t>б их</w:t>
      </w:r>
      <w:r w:rsidR="007B5791" w:rsidRPr="008C1FF8">
        <w:rPr>
          <w:rStyle w:val="ezkurwreuab5ozgtqnkl"/>
          <w:rFonts w:ascii="GHEA Grapalat" w:hAnsi="GHEA Grapalat"/>
        </w:rPr>
        <w:t xml:space="preserve"> </w:t>
      </w:r>
      <w:r w:rsidR="007B5791" w:rsidRPr="009044F1">
        <w:rPr>
          <w:rFonts w:ascii="GHEA Grapalat" w:hAnsi="GHEA Grapalat"/>
        </w:rPr>
        <w:t>включении в выполняемые работы</w:t>
      </w:r>
      <w:r w:rsidRPr="005D3B25">
        <w:rPr>
          <w:rFonts w:ascii="GHEA Grapalat" w:hAnsi="GHEA Grapalat"/>
          <w:color w:val="000000"/>
        </w:rPr>
        <w:t xml:space="preserve">, </w:t>
      </w:r>
      <w:r w:rsidRPr="00A661EB">
        <w:rPr>
          <w:rFonts w:ascii="GHEA Grapalat" w:hAnsi="GHEA Grapalat"/>
          <w:color w:val="000000"/>
        </w:rPr>
        <w:t>а также копию лицензии/сертификата, подтверждающего квалификацию специалистов</w:t>
      </w:r>
      <w:r w:rsidRPr="005D3B25">
        <w:rPr>
          <w:rFonts w:ascii="GHEA Grapalat" w:hAnsi="GHEA Grapalat"/>
          <w:color w:val="000000"/>
        </w:rPr>
        <w:t>.</w:t>
      </w:r>
    </w:p>
    <w:p w:rsidR="00B30917" w:rsidRDefault="00B30917" w:rsidP="00A661EB">
      <w:pPr>
        <w:ind w:firstLine="567"/>
        <w:jc w:val="both"/>
        <w:rPr>
          <w:rFonts w:ascii="GHEA Grapalat" w:hAnsi="GHEA Grapalat"/>
        </w:rPr>
      </w:pPr>
    </w:p>
    <w:p w:rsidR="006677BC" w:rsidRPr="006677BC" w:rsidRDefault="006677BC" w:rsidP="006677BC">
      <w:pPr>
        <w:widowControl w:val="0"/>
        <w:tabs>
          <w:tab w:val="left" w:pos="1134"/>
        </w:tabs>
        <w:spacing w:after="160"/>
        <w:ind w:firstLine="567"/>
        <w:jc w:val="both"/>
        <w:rPr>
          <w:rFonts w:ascii="GHEA Grapalat" w:hAnsi="GHEA Grapalat"/>
          <w:b/>
          <w:sz w:val="28"/>
        </w:rPr>
      </w:pPr>
      <w:r w:rsidRPr="005D3B25">
        <w:rPr>
          <w:rFonts w:ascii="GHEA Grapalat" w:hAnsi="GHEA Grapalat"/>
          <w:b/>
          <w:sz w:val="28"/>
        </w:rPr>
        <w:t>Н</w:t>
      </w:r>
      <w:r w:rsidRPr="006677BC">
        <w:rPr>
          <w:rFonts w:ascii="GHEA Grapalat" w:hAnsi="GHEA Grapalat"/>
          <w:b/>
          <w:sz w:val="28"/>
        </w:rPr>
        <w:t>еудовлетворени</w:t>
      </w:r>
      <w:r w:rsidRPr="005D3B25">
        <w:rPr>
          <w:rFonts w:ascii="GHEA Grapalat" w:hAnsi="GHEA Grapalat"/>
          <w:b/>
          <w:sz w:val="28"/>
        </w:rPr>
        <w:t>е</w:t>
      </w:r>
      <w:r w:rsidR="00D95A49" w:rsidRPr="005D3B25">
        <w:rPr>
          <w:rFonts w:ascii="GHEA Grapalat" w:hAnsi="GHEA Grapalat"/>
          <w:b/>
          <w:sz w:val="28"/>
        </w:rPr>
        <w:t xml:space="preserve"> </w:t>
      </w:r>
      <w:r w:rsidRPr="006677BC">
        <w:rPr>
          <w:rFonts w:ascii="GHEA Grapalat" w:hAnsi="GHEA Grapalat"/>
          <w:b/>
          <w:sz w:val="28"/>
        </w:rPr>
        <w:t>неценовых условий в заявке, поданной участником, является основанием для отклонения заявки.</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 xml:space="preserve">с точки зрения предусмотренных Законом требований </w:t>
      </w:r>
      <w:r w:rsidR="00F9791A" w:rsidRPr="00F9791A">
        <w:rPr>
          <w:rFonts w:ascii="GHEA Grapalat" w:hAnsi="GHEA Grapalat"/>
          <w:lang w:val="hy-AM"/>
        </w:rPr>
        <w:lastRenderedPageBreak/>
        <w:t>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1A608C" w:rsidRPr="005D3B25" w:rsidRDefault="001A608C" w:rsidP="001A608C">
      <w:pPr>
        <w:pStyle w:val="BodyTextIndent2"/>
        <w:widowControl w:val="0"/>
        <w:tabs>
          <w:tab w:val="left" w:pos="1134"/>
        </w:tabs>
        <w:spacing w:after="160" w:line="240" w:lineRule="auto"/>
        <w:ind w:firstLine="567"/>
        <w:contextualSpacing/>
        <w:rPr>
          <w:rFonts w:ascii="GHEA Grapalat" w:hAnsi="GHEA Grapalat"/>
          <w:b/>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Pr="002C7467">
        <w:rPr>
          <w:rFonts w:ascii="GHEA Grapalat" w:hAnsi="GHEA Grapalat"/>
          <w:b/>
          <w:sz w:val="24"/>
          <w:szCs w:val="24"/>
        </w:rPr>
        <w:t xml:space="preserve">РА г.Ереван, ул. Бузанда </w:t>
      </w:r>
      <w:r w:rsidRPr="00B87304">
        <w:rPr>
          <w:rFonts w:ascii="GHEA Grapalat" w:hAnsi="GHEA Grapalat"/>
          <w:b/>
          <w:sz w:val="24"/>
          <w:szCs w:val="24"/>
        </w:rPr>
        <w:t xml:space="preserve">1/4 </w:t>
      </w:r>
      <w:r>
        <w:rPr>
          <w:rFonts w:ascii="GHEA Grapalat" w:hAnsi="GHEA Grapalat"/>
          <w:sz w:val="24"/>
          <w:szCs w:val="24"/>
        </w:rPr>
        <w:t xml:space="preserve">не позднее, </w:t>
      </w:r>
      <w:r w:rsidRPr="00B55917">
        <w:rPr>
          <w:rFonts w:ascii="GHEA Grapalat" w:hAnsi="GHEA Grapalat"/>
          <w:b/>
          <w:sz w:val="24"/>
          <w:szCs w:val="24"/>
        </w:rPr>
        <w:t xml:space="preserve">чем </w:t>
      </w:r>
      <w:r w:rsidR="00715468" w:rsidRPr="00B55917">
        <w:rPr>
          <w:rFonts w:ascii="GHEA Grapalat" w:hAnsi="GHEA Grapalat"/>
          <w:b/>
          <w:sz w:val="24"/>
          <w:szCs w:val="24"/>
        </w:rPr>
        <w:t>29.</w:t>
      </w:r>
      <w:r w:rsidRPr="00B55917">
        <w:rPr>
          <w:rFonts w:ascii="GHEA Grapalat" w:hAnsi="GHEA Grapalat"/>
          <w:b/>
          <w:sz w:val="24"/>
          <w:szCs w:val="24"/>
        </w:rPr>
        <w:t>05.2025 года в 11:00.</w:t>
      </w:r>
      <w:r w:rsidRPr="005D3B25">
        <w:rPr>
          <w:rFonts w:ascii="GHEA Grapalat" w:hAnsi="GHEA Grapalat"/>
          <w:b/>
          <w:sz w:val="24"/>
          <w:szCs w:val="24"/>
        </w:rPr>
        <w:t xml:space="preserve">  </w:t>
      </w:r>
    </w:p>
    <w:p w:rsidR="00BA4929" w:rsidRPr="006259BB" w:rsidRDefault="001A608C"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 xml:space="preserve">Заявки на процедуру получает и в журнале регистрации заявок регистрирует секретарь </w:t>
      </w:r>
      <w:r>
        <w:rPr>
          <w:rFonts w:ascii="GHEA Grapalat" w:hAnsi="GHEA Grapalat"/>
          <w:sz w:val="24"/>
          <w:szCs w:val="24"/>
        </w:rPr>
        <w:t>комиссии</w:t>
      </w:r>
      <w:r>
        <w:rPr>
          <w:rFonts w:ascii="GHEA Grapalat" w:hAnsi="GHEA Grapalat"/>
        </w:rPr>
        <w:t xml:space="preserve"> </w:t>
      </w:r>
      <w:r w:rsidRPr="005D3B25">
        <w:rPr>
          <w:rFonts w:ascii="GHEA Grapalat" w:hAnsi="GHEA Grapalat"/>
          <w:sz w:val="24"/>
          <w:szCs w:val="24"/>
        </w:rPr>
        <w:t>Нарине Абраамян</w:t>
      </w:r>
      <w:r>
        <w:rPr>
          <w:rFonts w:ascii="GHEA Grapalat" w:hAnsi="GHEA Grapalat"/>
        </w:rPr>
        <w:t xml:space="preserve">. </w:t>
      </w:r>
      <w:r w:rsidR="00BA4929"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E7797C"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w:t>
      </w:r>
      <w:r>
        <w:rPr>
          <w:rFonts w:ascii="GHEA Grapalat" w:hAnsi="GHEA Grapalat"/>
        </w:rPr>
        <w:lastRenderedPageBreak/>
        <w:t xml:space="preserve">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88370A" w:rsidRPr="000C4775" w:rsidRDefault="00DC5D72" w:rsidP="00713D57">
      <w:pPr>
        <w:pStyle w:val="HTMLPreformatted"/>
        <w:shd w:val="clear" w:color="auto" w:fill="F8F9FA"/>
        <w:contextualSpacing/>
        <w:jc w:val="both"/>
        <w:rPr>
          <w:rFonts w:ascii="GHEA Grapalat" w:hAnsi="GHEA Grapalat"/>
          <w:sz w:val="24"/>
          <w:szCs w:val="24"/>
          <w:lang w:val="ru-RU"/>
        </w:rPr>
      </w:pP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предусмотренное настоящим подпунктом, также подтверждается отдельным приложением к заключаемому договору</w:t>
      </w:r>
      <w:r w:rsidR="009D2ED7" w:rsidRPr="00713D57">
        <w:rPr>
          <w:rStyle w:val="FootnoteReference"/>
          <w:rFonts w:ascii="GHEA Grapalat" w:hAnsi="GHEA Grapalat"/>
          <w:sz w:val="24"/>
          <w:szCs w:val="24"/>
          <w:lang w:val="ru-RU"/>
        </w:rPr>
        <w:footnoteReference w:customMarkFollows="1" w:id="3"/>
        <w:t>8</w:t>
      </w:r>
      <w:r w:rsidR="000C4775">
        <w:rPr>
          <w:rFonts w:ascii="GHEA Grapalat" w:hAnsi="GHEA Grapalat"/>
          <w:sz w:val="24"/>
          <w:szCs w:val="24"/>
          <w:vertAlign w:val="superscript"/>
          <w:lang w:val="ru-RU"/>
        </w:rPr>
        <w:t xml:space="preserve"> </w:t>
      </w:r>
      <w:r w:rsidR="000C4775">
        <w:rPr>
          <w:rFonts w:ascii="GHEA Grapalat" w:hAnsi="GHEA Grapalat"/>
          <w:sz w:val="24"/>
          <w:szCs w:val="24"/>
          <w:lang w:val="ru-RU"/>
        </w:rPr>
        <w:t>.</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rsidR="0079529B" w:rsidRPr="000C4775" w:rsidRDefault="0079529B" w:rsidP="000C4775">
      <w:pPr>
        <w:pStyle w:val="HTMLPreformatted"/>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w:t>
      </w:r>
      <w:r w:rsidRPr="009044F1">
        <w:rPr>
          <w:rFonts w:ascii="GHEA Grapalat" w:hAnsi="GHEA Grapalat"/>
          <w:sz w:val="24"/>
          <w:szCs w:val="24"/>
        </w:rPr>
        <w:lastRenderedPageBreak/>
        <w:t>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BD6196" w:rsidRPr="00B51F5D" w:rsidRDefault="00BD6196" w:rsidP="00BD6196">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F3DC7">
        <w:rPr>
          <w:rFonts w:ascii="GHEA Grapalat" w:hAnsi="GHEA Grapalat"/>
          <w:sz w:val="24"/>
          <w:szCs w:val="24"/>
        </w:rPr>
        <w:t xml:space="preserve">Вскрытие заявок произойдет </w:t>
      </w:r>
      <w:r w:rsidRPr="002B605C">
        <w:rPr>
          <w:rFonts w:ascii="GHEA Grapalat" w:hAnsi="GHEA Grapalat"/>
          <w:sz w:val="24"/>
          <w:szCs w:val="24"/>
        </w:rPr>
        <w:t xml:space="preserve">на заседании комиссии по вскрытию заявок </w:t>
      </w:r>
      <w:r w:rsidRPr="009F3DC7">
        <w:rPr>
          <w:rFonts w:ascii="GHEA Grapalat" w:hAnsi="GHEA Grapalat"/>
          <w:sz w:val="24"/>
          <w:szCs w:val="24"/>
        </w:rPr>
        <w:t xml:space="preserve">на </w:t>
      </w:r>
      <w:r w:rsidR="00727623" w:rsidRPr="00727623">
        <w:rPr>
          <w:rFonts w:ascii="GHEA Grapalat" w:hAnsi="GHEA Grapalat"/>
          <w:b/>
          <w:sz w:val="24"/>
          <w:szCs w:val="24"/>
        </w:rPr>
        <w:t>29</w:t>
      </w:r>
      <w:r w:rsidRPr="00727623">
        <w:rPr>
          <w:rFonts w:ascii="GHEA Grapalat" w:hAnsi="GHEA Grapalat"/>
          <w:b/>
          <w:sz w:val="24"/>
          <w:szCs w:val="24"/>
        </w:rPr>
        <w:t>.</w:t>
      </w:r>
      <w:r w:rsidRPr="00617032">
        <w:rPr>
          <w:rFonts w:ascii="GHEA Grapalat" w:hAnsi="GHEA Grapalat"/>
          <w:b/>
          <w:sz w:val="24"/>
          <w:szCs w:val="24"/>
        </w:rPr>
        <w:t>0</w:t>
      </w:r>
      <w:r w:rsidRPr="005D3B25">
        <w:rPr>
          <w:rFonts w:ascii="GHEA Grapalat" w:hAnsi="GHEA Grapalat"/>
          <w:b/>
          <w:sz w:val="24"/>
          <w:szCs w:val="24"/>
        </w:rPr>
        <w:t>5</w:t>
      </w:r>
      <w:r w:rsidRPr="00617032">
        <w:rPr>
          <w:rFonts w:ascii="GHEA Grapalat" w:hAnsi="GHEA Grapalat"/>
          <w:b/>
          <w:sz w:val="24"/>
          <w:szCs w:val="24"/>
        </w:rPr>
        <w:t>.202</w:t>
      </w:r>
      <w:r w:rsidRPr="005D3B25">
        <w:rPr>
          <w:rFonts w:ascii="GHEA Grapalat" w:hAnsi="GHEA Grapalat"/>
          <w:b/>
          <w:sz w:val="24"/>
          <w:szCs w:val="24"/>
        </w:rPr>
        <w:t>5</w:t>
      </w:r>
      <w:r w:rsidRPr="00617032">
        <w:rPr>
          <w:rFonts w:ascii="GHEA Grapalat" w:hAnsi="GHEA Grapalat"/>
          <w:b/>
          <w:sz w:val="24"/>
          <w:szCs w:val="24"/>
        </w:rPr>
        <w:t xml:space="preserve"> года в 11:00</w:t>
      </w:r>
      <w:r>
        <w:rPr>
          <w:rFonts w:ascii="GHEA Grapalat" w:hAnsi="GHEA Grapalat"/>
          <w:sz w:val="24"/>
          <w:szCs w:val="24"/>
        </w:rPr>
        <w:t>.</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lastRenderedPageBreak/>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D6196" w:rsidRPr="006211E3">
        <w:rPr>
          <w:rFonts w:ascii="GHEA Grapalat" w:hAnsi="GHEA Grapalat"/>
          <w:i w:val="0"/>
          <w:sz w:val="24"/>
          <w:szCs w:val="24"/>
        </w:rPr>
        <w:t>ЦБ Армении</w:t>
      </w:r>
      <w:r w:rsidR="00BD6196" w:rsidRPr="00644850">
        <w:rPr>
          <w:rFonts w:ascii="GHEA Grapalat" w:hAnsi="GHEA Grapalat"/>
          <w:i w:val="0"/>
          <w:sz w:val="24"/>
          <w:szCs w:val="24"/>
        </w:rPr>
        <w:t xml:space="preserve"> </w:t>
      </w:r>
      <w:r w:rsidR="00E13FD9">
        <w:rPr>
          <w:rStyle w:val="FootnoteReference"/>
          <w:rFonts w:ascii="GHEA Grapalat" w:hAnsi="GHEA Grapalat"/>
          <w:i w:val="0"/>
          <w:sz w:val="24"/>
          <w:szCs w:val="24"/>
        </w:rPr>
        <w:footnoteReference w:customMarkFollows="1" w:id="4"/>
        <w:t>10</w:t>
      </w:r>
      <w:r w:rsidR="00A01157">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w:t>
      </w:r>
      <w:r w:rsidRPr="009775E8">
        <w:rPr>
          <w:rFonts w:ascii="GHEA Grapalat" w:hAnsi="GHEA Grapalat"/>
          <w:sz w:val="24"/>
          <w:szCs w:val="24"/>
        </w:rPr>
        <w:lastRenderedPageBreak/>
        <w:t xml:space="preserve">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w:t>
      </w:r>
      <w:r w:rsidR="0005196C" w:rsidRPr="00CE18BF">
        <w:rPr>
          <w:rFonts w:ascii="GHEA Grapalat" w:hAnsi="GHEA Grapalat"/>
          <w:sz w:val="24"/>
          <w:szCs w:val="24"/>
        </w:rPr>
        <w:lastRenderedPageBreak/>
        <w:t>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40DF9">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r w:rsidR="00963EF7">
        <w:rPr>
          <w:rStyle w:val="ezkurwreuab5ozgtqnkl"/>
          <w:rFonts w:ascii="GHEA Grapalat" w:hAnsi="GHEA Grapalat"/>
        </w:rPr>
        <w:t>решения</w:t>
      </w:r>
      <w:r w:rsidR="00963EF7">
        <w:rPr>
          <w:rFonts w:ascii="GHEA Grapalat" w:hAnsi="GHEA Grapalat"/>
        </w:rPr>
        <w:t>.</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w:t>
      </w:r>
      <w:r w:rsidRPr="00110330">
        <w:rPr>
          <w:rFonts w:ascii="GHEA Grapalat" w:hAnsi="GHEA Grapalat"/>
        </w:rPr>
        <w:lastRenderedPageBreak/>
        <w:t>заключившее договор, выплатил сумму обеспечения заявки</w:t>
      </w:r>
      <w:r w:rsidR="00C01222">
        <w:rPr>
          <w:rFonts w:ascii="GHEA Grapalat" w:hAnsi="GHEA Grapalat"/>
        </w:rPr>
        <w:t xml:space="preserve"> или </w:t>
      </w:r>
      <w:r w:rsidRPr="00110330">
        <w:rPr>
          <w:rFonts w:ascii="GHEA Grapalat" w:hAnsi="GHEA Grapalat"/>
        </w:rPr>
        <w:t>договора,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3"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904B1C" w:rsidRPr="00EB2758"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904B1C" w:rsidRPr="00EB2758">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330E00" w:rsidRDefault="00330E00" w:rsidP="00330E00">
      <w:pPr>
        <w:widowControl w:val="0"/>
        <w:tabs>
          <w:tab w:val="left" w:pos="1134"/>
        </w:tabs>
        <w:ind w:left="-360"/>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2148E4" w:rsidRPr="005D3B25">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w:t>
      </w:r>
      <w:r w:rsidRPr="009044F1">
        <w:rPr>
          <w:rFonts w:ascii="GHEA Grapalat" w:hAnsi="GHEA Grapalat"/>
        </w:rPr>
        <w:lastRenderedPageBreak/>
        <w:t>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 xml:space="preserve">ставляет заказчику </w:t>
      </w:r>
      <w:r w:rsidR="00DF29A3" w:rsidRPr="00DF59E9">
        <w:rPr>
          <w:rFonts w:ascii="GHEA Grapalat" w:hAnsi="GHEA Grapalat"/>
        </w:rPr>
        <w:t>обеспечени</w:t>
      </w:r>
      <w:r w:rsidR="00DF29A3">
        <w:rPr>
          <w:rFonts w:ascii="GHEA Grapalat" w:hAnsi="GHEA Grapalat"/>
        </w:rPr>
        <w:t xml:space="preserve">е </w:t>
      </w:r>
      <w:r w:rsidR="00A65116" w:rsidRPr="00DF59E9">
        <w:rPr>
          <w:rFonts w:ascii="GHEA Grapalat" w:hAnsi="GHEA Grapalat"/>
        </w:rPr>
        <w:t>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D0167F">
        <w:rPr>
          <w:rFonts w:ascii="GHEA Grapalat" w:hAnsi="GHEA Grapalat"/>
          <w:b/>
        </w:rPr>
        <w:t xml:space="preserve">Е </w:t>
      </w:r>
      <w:r w:rsidR="00F83409" w:rsidRPr="009044F1">
        <w:rPr>
          <w:rFonts w:ascii="GHEA Grapalat" w:hAnsi="GHEA Grapalat"/>
          <w:b/>
        </w:rPr>
        <w:t xml:space="preserve"> </w:t>
      </w:r>
      <w:r w:rsidRPr="009044F1">
        <w:rPr>
          <w:rFonts w:ascii="GHEA Grapalat" w:hAnsi="GHEA Grapalat"/>
          <w:b/>
        </w:rPr>
        <w:t xml:space="preserve">ДОГОВОРА </w:t>
      </w:r>
    </w:p>
    <w:p w:rsidR="0035631F" w:rsidRDefault="00030D40" w:rsidP="00D2548C">
      <w:pPr>
        <w:widowControl w:val="0"/>
        <w:tabs>
          <w:tab w:val="left" w:pos="1276"/>
        </w:tabs>
        <w:spacing w:after="160"/>
        <w:ind w:firstLine="567"/>
        <w:jc w:val="both"/>
        <w:rPr>
          <w:ins w:id="4" w:author="Vardan" w:date="2022-10-29T23:19:00Z"/>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 xml:space="preserve">На основании требования о предоставлении </w:t>
      </w:r>
      <w:r w:rsidR="00BD6E20" w:rsidRPr="00681C1F">
        <w:rPr>
          <w:rFonts w:ascii="GHEA Grapalat" w:hAnsi="GHEA Grapalat"/>
          <w:color w:val="000000" w:themeColor="text1"/>
        </w:rPr>
        <w:t>обеспечени</w:t>
      </w:r>
      <w:r w:rsidR="00BD6E20">
        <w:rPr>
          <w:rFonts w:ascii="GHEA Grapalat" w:hAnsi="GHEA Grapalat"/>
          <w:color w:val="000000" w:themeColor="text1"/>
        </w:rPr>
        <w:t xml:space="preserve">я </w:t>
      </w:r>
      <w:r w:rsidR="00813D84" w:rsidRPr="00681C1F">
        <w:rPr>
          <w:rFonts w:ascii="GHEA Grapalat" w:hAnsi="GHEA Grapalat"/>
          <w:color w:val="000000" w:themeColor="text1"/>
        </w:rPr>
        <w:t xml:space="preserve">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 xml:space="preserve">дня его получения, обязан представить </w:t>
      </w:r>
      <w:r w:rsidR="00BD6E20" w:rsidRPr="00681C1F">
        <w:rPr>
          <w:rFonts w:ascii="GHEA Grapalat" w:hAnsi="GHEA Grapalat"/>
          <w:color w:val="000000" w:themeColor="text1"/>
        </w:rPr>
        <w:t>обеспечени</w:t>
      </w:r>
      <w:r w:rsidR="00BD6E20">
        <w:rPr>
          <w:rFonts w:ascii="GHEA Grapalat" w:hAnsi="GHEA Grapalat"/>
          <w:color w:val="000000" w:themeColor="text1"/>
        </w:rPr>
        <w:t>е</w:t>
      </w:r>
      <w:r w:rsidR="00BD6E20" w:rsidRPr="00681C1F">
        <w:rPr>
          <w:rFonts w:ascii="GHEA Grapalat" w:hAnsi="GHEA Grapalat"/>
          <w:color w:val="000000" w:themeColor="text1"/>
        </w:rPr>
        <w:t xml:space="preserve"> </w:t>
      </w:r>
      <w:r w:rsidR="00813D84" w:rsidRPr="00681C1F">
        <w:rPr>
          <w:rFonts w:ascii="GHEA Grapalat" w:hAnsi="GHEA Grapalat"/>
          <w:color w:val="000000" w:themeColor="text1"/>
        </w:rPr>
        <w:t>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7B1DD6">
        <w:rPr>
          <w:rStyle w:val="FootnoteReference"/>
          <w:rFonts w:ascii="GHEA Grapalat" w:hAnsi="GHEA Grapalat"/>
        </w:rPr>
        <w:footnoteReference w:customMarkFollows="1" w:id="5"/>
        <w:t>11,1</w:t>
      </w:r>
      <w:r w:rsidR="00A6609C" w:rsidRPr="0027573B">
        <w:rPr>
          <w:rFonts w:ascii="GHEA Grapalat" w:hAnsi="GHEA Grapalat"/>
        </w:rPr>
        <w:t xml:space="preserve"> </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w:t>
      </w:r>
      <w:r w:rsidR="00767E98" w:rsidRPr="005D3B25">
        <w:rPr>
          <w:rFonts w:ascii="GHEA Grapalat" w:hAnsi="GHEA Grapalat"/>
        </w:rPr>
        <w:t>10</w:t>
      </w:r>
      <w:r w:rsidR="00BF7C26">
        <w:rPr>
          <w:rFonts w:ascii="GHEA Grapalat" w:hAnsi="GHEA Grapalat"/>
        </w:rPr>
        <w:t xml:space="preserve"> </w:t>
      </w:r>
      <w:r w:rsidR="00BF7C26" w:rsidRPr="00BF7C26">
        <w:rPr>
          <w:rFonts w:ascii="GHEA Grapalat" w:hAnsi="GHEA Grapalat"/>
          <w:vertAlign w:val="superscript"/>
        </w:rPr>
        <w:t>12</w:t>
      </w:r>
      <w:r w:rsidR="00824F95" w:rsidRPr="001775FE">
        <w:rPr>
          <w:rFonts w:ascii="GHEA Grapalat" w:hAnsi="GHEA Grapalat"/>
        </w:rPr>
        <w:t xml:space="preserve">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FootnoteReference"/>
          <w:rFonts w:ascii="GHEA Grapalat" w:hAnsi="GHEA Grapalat"/>
        </w:rPr>
        <w:footnoteReference w:customMarkFollows="1" w:id="6"/>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1924D2">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w:t>
      </w:r>
      <w:r w:rsidR="005C7DC0" w:rsidRPr="00E43087">
        <w:rPr>
          <w:rFonts w:ascii="GHEA Grapalat" w:hAnsi="GHEA Grapalat" w:cs="Sylfaen"/>
        </w:rPr>
        <w:t>обеспечени</w:t>
      </w:r>
      <w:r w:rsidR="005C7DC0">
        <w:rPr>
          <w:rFonts w:ascii="GHEA Grapalat" w:hAnsi="GHEA Grapalat" w:cs="Sylfaen"/>
        </w:rPr>
        <w:t>е</w:t>
      </w:r>
      <w:r w:rsidR="005C7DC0" w:rsidRPr="00E43087">
        <w:rPr>
          <w:rFonts w:ascii="GHEA Grapalat" w:hAnsi="GHEA Grapalat" w:cs="Sylfaen"/>
        </w:rPr>
        <w:t xml:space="preserve"> </w:t>
      </w:r>
      <w:r w:rsidR="00D32092" w:rsidRPr="00E43087">
        <w:rPr>
          <w:rFonts w:ascii="GHEA Grapalat" w:hAnsi="GHEA Grapalat" w:cs="Sylfaen"/>
        </w:rPr>
        <w:t xml:space="preserve">договора, по части выделенных финансовых средств, </w:t>
      </w:r>
      <w:r w:rsidR="005C7DC0" w:rsidRPr="00E43087">
        <w:rPr>
          <w:rFonts w:ascii="GHEA Grapalat" w:hAnsi="GHEA Grapalat" w:cs="Sylfaen"/>
        </w:rPr>
        <w:t>представля</w:t>
      </w:r>
      <w:r w:rsidR="005C7DC0">
        <w:rPr>
          <w:rFonts w:ascii="GHEA Grapalat" w:hAnsi="GHEA Grapalat" w:cs="Sylfaen"/>
        </w:rPr>
        <w:t>е</w:t>
      </w:r>
      <w:r w:rsidR="005C7DC0" w:rsidRPr="00E43087">
        <w:rPr>
          <w:rFonts w:ascii="GHEA Grapalat" w:hAnsi="GHEA Grapalat" w:cs="Sylfaen"/>
        </w:rPr>
        <w:t xml:space="preserve">тся </w:t>
      </w:r>
      <w:r w:rsidR="00D32092" w:rsidRPr="00E43087">
        <w:rPr>
          <w:rFonts w:ascii="GHEA Grapalat" w:hAnsi="GHEA Grapalat" w:cs="Sylfaen"/>
        </w:rPr>
        <w:t>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1759E3" w:rsidRPr="009044F1">
        <w:rPr>
          <w:rFonts w:ascii="GHEA Grapalat" w:hAnsi="GHEA Grapalat"/>
        </w:rPr>
        <w:t>обеспечени</w:t>
      </w:r>
      <w:r w:rsidR="001759E3">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 xml:space="preserve">представляет требование о </w:t>
      </w:r>
      <w:r w:rsidRPr="0012082E">
        <w:rPr>
          <w:rFonts w:ascii="GHEA Grapalat" w:hAnsi="GHEA Grapalat"/>
        </w:rPr>
        <w:lastRenderedPageBreak/>
        <w:t>выплате обеспечения договора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6"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7"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w:t>
      </w:r>
      <w:r w:rsidR="003D4449" w:rsidRPr="009044F1">
        <w:rPr>
          <w:rFonts w:ascii="GHEA Grapalat" w:hAnsi="GHEA Grapalat"/>
        </w:rPr>
        <w:t>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sidR="003D4449">
        <w:rPr>
          <w:rStyle w:val="FootnoteReference"/>
          <w:rFonts w:ascii="GHEA Grapalat" w:hAnsi="GHEA Grapalat"/>
        </w:rPr>
        <w:t xml:space="preserve"> </w:t>
      </w:r>
      <w:r w:rsidR="0011605E">
        <w:rPr>
          <w:rStyle w:val="FootnoteReference"/>
          <w:rFonts w:ascii="GHEA Grapalat" w:hAnsi="GHEA Grapalat"/>
        </w:rPr>
        <w:footnoteReference w:customMarkFollows="1" w:id="7"/>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 xml:space="preserve">в установленном </w:t>
      </w:r>
      <w:r w:rsidRPr="00216702">
        <w:rPr>
          <w:rFonts w:ascii="GHEA Grapalat" w:hAnsi="GHEA Grapalat"/>
        </w:rPr>
        <w:lastRenderedPageBreak/>
        <w:t>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w:t>
      </w:r>
      <w:r w:rsidRPr="00570BBD">
        <w:rPr>
          <w:rFonts w:ascii="GHEA Grapalat" w:hAnsi="GHEA Grapalat"/>
        </w:rPr>
        <w:lastRenderedPageBreak/>
        <w:t xml:space="preserve">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8"/>
        <w:t>15</w:t>
      </w:r>
    </w:p>
    <w:p w:rsidR="0007329C" w:rsidRDefault="0007329C">
      <w:pPr>
        <w:rPr>
          <w:ins w:id="8" w:author="Inesa Kocharyan" w:date="2025-03-21T19:58:00Z"/>
          <w:rFonts w:ascii="GHEA Grapalat" w:hAnsi="GHEA Grapalat"/>
        </w:rPr>
      </w:pPr>
      <w:ins w:id="9" w:author="Inesa Kocharyan" w:date="2025-03-21T19:58:00Z">
        <w:r>
          <w:rPr>
            <w:rFonts w:ascii="GHEA Grapalat" w:hAnsi="GHEA Grapalat"/>
          </w:rPr>
          <w:br w:type="page"/>
        </w:r>
      </w:ins>
    </w:p>
    <w:p w:rsidR="0007329C" w:rsidRPr="008C1FF8" w:rsidRDefault="0007329C" w:rsidP="00CF5886">
      <w:pPr>
        <w:pStyle w:val="HTMLPreformatted"/>
        <w:shd w:val="clear" w:color="auto" w:fill="F8F9FA"/>
        <w:tabs>
          <w:tab w:val="left" w:pos="9922"/>
        </w:tabs>
        <w:spacing w:line="276" w:lineRule="auto"/>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2.</w:t>
      </w:r>
      <w:r>
        <w:rPr>
          <w:rFonts w:ascii="GHEA Grapalat" w:hAnsi="GHEA Grapalat"/>
          <w:sz w:val="24"/>
          <w:szCs w:val="24"/>
          <w:lang w:val="ru-RU"/>
        </w:rPr>
        <w:t>4</w:t>
      </w:r>
      <w:r w:rsidRPr="008C1FF8">
        <w:rPr>
          <w:rFonts w:ascii="GHEA Grapalat" w:hAnsi="GHEA Grapalat"/>
          <w:sz w:val="24"/>
          <w:szCs w:val="24"/>
          <w:lang w:val="ru-RU"/>
        </w:rPr>
        <w:t>.1</w:t>
      </w:r>
      <w:r w:rsidR="00B87D26">
        <w:rPr>
          <w:rFonts w:ascii="GHEA Grapalat" w:hAnsi="GHEA Grapalat"/>
          <w:sz w:val="24"/>
          <w:szCs w:val="24"/>
          <w:lang w:val="ru-RU"/>
        </w:rPr>
        <w:t xml:space="preserve"> </w:t>
      </w:r>
      <w:r w:rsidRPr="008C1FF8">
        <w:rPr>
          <w:rFonts w:ascii="GHEA Grapalat" w:hAnsi="GHEA Grapalat"/>
          <w:sz w:val="24"/>
          <w:szCs w:val="24"/>
          <w:lang w:val="ru-RU"/>
        </w:rPr>
        <w:t xml:space="preserve"> по </w:t>
      </w:r>
      <w:r w:rsidRPr="008C1FF8">
        <w:rPr>
          <w:rStyle w:val="y2iqfc"/>
          <w:rFonts w:ascii="GHEA Grapalat" w:hAnsi="GHEA Grapalat"/>
          <w:color w:val="1F1F1F"/>
          <w:sz w:val="24"/>
          <w:szCs w:val="24"/>
          <w:lang w:val="ru-RU"/>
        </w:rPr>
        <w:t>пункту 2.4.1 части 1 настоящего приглашения.</w:t>
      </w:r>
    </w:p>
    <w:p w:rsidR="0007329C" w:rsidRPr="008C1FF8" w:rsidRDefault="0007329C" w:rsidP="00CF5886">
      <w:pPr>
        <w:pStyle w:val="HTMLPreformatted"/>
        <w:shd w:val="clear" w:color="auto" w:fill="F8F9FA"/>
        <w:tabs>
          <w:tab w:val="clear" w:pos="10076"/>
          <w:tab w:val="left" w:pos="9922"/>
        </w:tabs>
        <w:spacing w:line="276" w:lineRule="auto"/>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1) документы, предусмотренные подпунктом 1, </w:t>
      </w:r>
    </w:p>
    <w:p w:rsidR="0007329C" w:rsidRPr="008C1FF8" w:rsidRDefault="0007329C" w:rsidP="00CF5886">
      <w:pPr>
        <w:pStyle w:val="HTMLPreformatted"/>
        <w:shd w:val="clear" w:color="auto" w:fill="F8F9FA"/>
        <w:tabs>
          <w:tab w:val="clear" w:pos="10076"/>
          <w:tab w:val="left" w:pos="9922"/>
        </w:tabs>
        <w:spacing w:line="276" w:lineRule="auto"/>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2) сведения, предусмотренные подпунктом 2, в соответствии с приложением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1.2 и документы, предусмотренные этим подпунктом,</w:t>
      </w:r>
    </w:p>
    <w:p w:rsidR="0007329C" w:rsidRPr="008C1FF8" w:rsidRDefault="0007329C" w:rsidP="00CF5886">
      <w:pPr>
        <w:pStyle w:val="HTMLPreformatted"/>
        <w:shd w:val="clear" w:color="auto" w:fill="F8F9FA"/>
        <w:tabs>
          <w:tab w:val="clear" w:pos="10076"/>
          <w:tab w:val="left" w:pos="9922"/>
        </w:tabs>
        <w:spacing w:line="276" w:lineRule="auto"/>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3) сведения о выполнении требований, установленных подпунктом 3, согласно приложению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1.3 и документам, предусмотренным этим подпунктом,</w:t>
      </w:r>
    </w:p>
    <w:p w:rsidR="0007329C" w:rsidRPr="008C1FF8" w:rsidRDefault="0007329C" w:rsidP="00CF5886">
      <w:pPr>
        <w:pStyle w:val="HTMLPreformatted"/>
        <w:shd w:val="clear" w:color="auto" w:fill="F8F9FA"/>
        <w:tabs>
          <w:tab w:val="clear" w:pos="10076"/>
          <w:tab w:val="left" w:pos="9922"/>
        </w:tabs>
        <w:spacing w:line="276" w:lineRule="auto"/>
        <w:rPr>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4) ) сведения, предусмотренные подпунктом 4, в соответствии с приложением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1.4 и требуемые им документы.</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10" w:author="Vardan" w:date="2020-06-03T18:32:00Z">
        <w:r w:rsidR="002C0665" w:rsidDel="00C14716">
          <w:rPr>
            <w:rFonts w:ascii="GHEA Grapalat" w:hAnsi="GHEA Grapalat"/>
          </w:rPr>
          <w:delText>,</w:delText>
        </w:r>
      </w:del>
      <w:ins w:id="11"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DD1F6D" w:rsidRPr="005D3B25">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B01410" w:rsidRDefault="008B1F31" w:rsidP="00DD1F6D">
      <w:pPr>
        <w:widowControl w:val="0"/>
        <w:tabs>
          <w:tab w:val="left" w:pos="1134"/>
        </w:tabs>
        <w:spacing w:after="160"/>
        <w:ind w:firstLine="567"/>
        <w:jc w:val="both"/>
        <w:rPr>
          <w:ins w:id="12" w:author="Inesa Kocharyan" w:date="2024-02-12T14:54:00Z"/>
          <w:rFonts w:ascii="GHEA Grapalat" w:hAnsi="GHEA Grapalat"/>
          <w:b/>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ins w:id="13" w:author="Inesa Kocharyan" w:date="2024-02-12T14:54:00Z">
        <w:r w:rsidR="00B01410">
          <w:rPr>
            <w:rFonts w:ascii="GHEA Grapalat" w:hAnsi="GHEA Grapalat"/>
            <w:b/>
          </w:rPr>
          <w:br w:type="page"/>
        </w:r>
      </w:ins>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DD1F6D" w:rsidRPr="005D3B25" w:rsidRDefault="00DD1F6D" w:rsidP="00DD1F6D">
      <w:pPr>
        <w:pStyle w:val="BodyTextIndent"/>
        <w:widowControl w:val="0"/>
        <w:spacing w:after="160" w:line="240" w:lineRule="auto"/>
        <w:ind w:firstLine="0"/>
        <w:jc w:val="right"/>
        <w:rPr>
          <w:rFonts w:ascii="GHEA Grapalat" w:hAnsi="GHEA Grapalat" w:cs="Sylfaen"/>
          <w:b/>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297D44">
        <w:rPr>
          <w:rFonts w:ascii="GHEA Grapalat" w:hAnsi="GHEA Grapalat"/>
          <w:b/>
          <w:sz w:val="24"/>
          <w:szCs w:val="24"/>
        </w:rPr>
        <w:t>ЕГС-</w:t>
      </w:r>
      <w:r>
        <w:rPr>
          <w:rFonts w:ascii="GHEA Grapalat" w:hAnsi="GHEA Grapalat"/>
          <w:b/>
          <w:sz w:val="24"/>
          <w:szCs w:val="24"/>
        </w:rPr>
        <w:t>BMKHASHDZB-2</w:t>
      </w:r>
      <w:r w:rsidRPr="005D3B25">
        <w:rPr>
          <w:rFonts w:ascii="GHEA Grapalat" w:hAnsi="GHEA Grapalat"/>
          <w:b/>
          <w:sz w:val="24"/>
          <w:szCs w:val="24"/>
        </w:rPr>
        <w:t>5</w:t>
      </w:r>
      <w:r>
        <w:rPr>
          <w:rFonts w:ascii="GHEA Grapalat" w:hAnsi="GHEA Grapalat"/>
          <w:b/>
          <w:sz w:val="24"/>
          <w:szCs w:val="24"/>
        </w:rPr>
        <w:t>/</w:t>
      </w:r>
      <w:r w:rsidRPr="005D3B25">
        <w:rPr>
          <w:rFonts w:ascii="GHEA Grapalat" w:hAnsi="GHEA Grapalat"/>
          <w:b/>
          <w:sz w:val="24"/>
          <w:szCs w:val="24"/>
        </w:rPr>
        <w:t>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DD1F6D" w:rsidRPr="00297D44">
        <w:rPr>
          <w:rFonts w:ascii="GHEA Grapalat" w:hAnsi="GHEA Grapalat"/>
          <w:b/>
        </w:rPr>
        <w:t>ЕГС-</w:t>
      </w:r>
      <w:r w:rsidR="00DD1F6D">
        <w:rPr>
          <w:rFonts w:ascii="GHEA Grapalat" w:hAnsi="GHEA Grapalat"/>
          <w:b/>
        </w:rPr>
        <w:t>BMKHASHDZB-2</w:t>
      </w:r>
      <w:r w:rsidR="00DD1F6D" w:rsidRPr="005D3B25">
        <w:rPr>
          <w:rFonts w:ascii="GHEA Grapalat" w:hAnsi="GHEA Grapalat"/>
          <w:b/>
        </w:rPr>
        <w:t>5</w:t>
      </w:r>
      <w:r w:rsidR="00DD1F6D">
        <w:rPr>
          <w:rFonts w:ascii="GHEA Grapalat" w:hAnsi="GHEA Grapalat"/>
          <w:b/>
        </w:rPr>
        <w:t>/</w:t>
      </w:r>
      <w:r w:rsidR="00DD1F6D" w:rsidRPr="005D3B25">
        <w:rPr>
          <w:rFonts w:ascii="GHEA Grapalat" w:hAnsi="GHEA Grapalat"/>
          <w:b/>
        </w:rPr>
        <w:t>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ins w:id="14" w:author="Inesa Kocharyan" w:date="2025-03-21T20:00:00Z">
        <w:r w:rsidR="000F4632">
          <w:rPr>
            <w:rFonts w:ascii="GHEA Grapalat" w:hAnsi="GHEA Grapalat"/>
            <w:color w:val="000000" w:themeColor="text1"/>
          </w:rPr>
          <w:t xml:space="preserve"> </w:t>
        </w:r>
      </w:ins>
      <w:r w:rsidR="000F4632">
        <w:rPr>
          <w:rFonts w:ascii="GHEA Grapalat" w:hAnsi="GHEA Grapalat"/>
          <w:color w:val="000000" w:themeColor="text1"/>
          <w:spacing w:val="-4"/>
        </w:rPr>
        <w:t>и квалификационным критериям</w:t>
      </w:r>
      <w:r w:rsidR="000F4632" w:rsidRPr="00CF523D">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Pr="00AD67F0">
        <w:rPr>
          <w:rFonts w:ascii="GHEA Grapalat" w:hAnsi="GHEA Grapalat"/>
        </w:rPr>
        <w:t>открытый конкурс</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DD1F6D" w:rsidRPr="00297D44">
        <w:rPr>
          <w:rFonts w:ascii="GHEA Grapalat" w:hAnsi="GHEA Grapalat"/>
          <w:b/>
        </w:rPr>
        <w:t>ЕГС-</w:t>
      </w:r>
      <w:r w:rsidR="00DD1F6D">
        <w:rPr>
          <w:rFonts w:ascii="GHEA Grapalat" w:hAnsi="GHEA Grapalat"/>
          <w:b/>
        </w:rPr>
        <w:t>BMKHASHDZB-2</w:t>
      </w:r>
      <w:r w:rsidR="00DD1F6D" w:rsidRPr="005D3B25">
        <w:rPr>
          <w:rFonts w:ascii="GHEA Grapalat" w:hAnsi="GHEA Grapalat"/>
          <w:b/>
        </w:rPr>
        <w:t>5</w:t>
      </w:r>
      <w:r w:rsidR="00DD1F6D">
        <w:rPr>
          <w:rFonts w:ascii="GHEA Grapalat" w:hAnsi="GHEA Grapalat"/>
          <w:b/>
        </w:rPr>
        <w:t>/</w:t>
      </w:r>
      <w:r w:rsidR="00DD1F6D" w:rsidRPr="005D3B25">
        <w:rPr>
          <w:rFonts w:ascii="GHEA Grapalat" w:hAnsi="GHEA Grapalat"/>
          <w:b/>
        </w:rPr>
        <w:t>1</w:t>
      </w:r>
      <w:r w:rsidR="00611FA7">
        <w:rPr>
          <w:rFonts w:ascii="GHEA Grapalat" w:hAnsi="GHEA Grapalat"/>
        </w:rPr>
        <w:t>,</w:t>
      </w:r>
    </w:p>
    <w:p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 xml:space="preserve">под кодом </w:t>
      </w:r>
      <w:r w:rsidR="00DD1F6D" w:rsidRPr="00297D44">
        <w:rPr>
          <w:rFonts w:ascii="GHEA Grapalat" w:hAnsi="GHEA Grapalat"/>
          <w:b/>
        </w:rPr>
        <w:t>ЕГС-</w:t>
      </w:r>
      <w:r w:rsidR="00DD1F6D">
        <w:rPr>
          <w:rFonts w:ascii="GHEA Grapalat" w:hAnsi="GHEA Grapalat"/>
          <w:b/>
        </w:rPr>
        <w:t>BMKHASHDZB-2</w:t>
      </w:r>
      <w:r w:rsidR="00DD1F6D" w:rsidRPr="005D3B25">
        <w:rPr>
          <w:rFonts w:ascii="GHEA Grapalat" w:hAnsi="GHEA Grapalat"/>
          <w:b/>
        </w:rPr>
        <w:t>5</w:t>
      </w:r>
      <w:r w:rsidR="00DD1F6D">
        <w:rPr>
          <w:rFonts w:ascii="GHEA Grapalat" w:hAnsi="GHEA Grapalat"/>
          <w:b/>
        </w:rPr>
        <w:t>/</w:t>
      </w:r>
      <w:r w:rsidR="00DD1F6D" w:rsidRPr="005D3B25">
        <w:rPr>
          <w:rFonts w:ascii="GHEA Grapalat" w:hAnsi="GHEA Grapalat"/>
          <w:b/>
        </w:rPr>
        <w:t>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9"/>
        <w:t>**</w:t>
      </w:r>
      <w:r w:rsidR="006B3E56" w:rsidRPr="001849D9">
        <w:rPr>
          <w:rFonts w:ascii="GHEA Grapalat" w:hAnsi="GHEA Grapalat"/>
        </w:rPr>
        <w:t xml:space="preserve"> </w:t>
      </w:r>
      <w:r>
        <w:rPr>
          <w:rFonts w:ascii="GHEA Grapalat" w:hAnsi="GHEA Grapalat"/>
        </w:rPr>
        <w:t>.</w:t>
      </w:r>
    </w:p>
    <w:p w:rsidR="00353E91" w:rsidRPr="00EE5A82" w:rsidRDefault="00353E91" w:rsidP="00353E91">
      <w:pPr>
        <w:jc w:val="both"/>
        <w:rPr>
          <w:rFonts w:ascii="GHEA Grapalat" w:hAnsi="GHEA Grapalat"/>
          <w:sz w:val="22"/>
          <w:szCs w:val="22"/>
        </w:rPr>
      </w:pPr>
      <w:r w:rsidRPr="00EE5A82">
        <w:rPr>
          <w:rFonts w:ascii="GHEA Grapalat" w:hAnsi="GHEA Grapalat"/>
          <w:sz w:val="22"/>
          <w:szCs w:val="22"/>
        </w:rPr>
        <w:t>Прилагаются:</w:t>
      </w:r>
    </w:p>
    <w:p w:rsidR="00353E91" w:rsidRPr="008C1FF8" w:rsidRDefault="00353E91" w:rsidP="00980570">
      <w:pPr>
        <w:pStyle w:val="HTMLPreformatted"/>
        <w:shd w:val="clear" w:color="auto" w:fill="F8F9FA"/>
        <w:jc w:val="both"/>
        <w:rPr>
          <w:rFonts w:ascii="GHEA Grapalat" w:hAnsi="GHEA Grapalat" w:cs="Times New Roman"/>
          <w:sz w:val="24"/>
          <w:szCs w:val="24"/>
          <w:lang w:val="ru-RU" w:eastAsia="ru-RU" w:bidi="ru-RU"/>
        </w:rPr>
      </w:pPr>
      <w:r w:rsidRPr="00EE5A82">
        <w:rPr>
          <w:rFonts w:ascii="GHEA Grapalat" w:hAnsi="GHEA Grapalat" w:cs="Times New Roman"/>
          <w:sz w:val="22"/>
          <w:szCs w:val="22"/>
          <w:lang w:val="ru-RU" w:eastAsia="ru-RU" w:bidi="ru-RU"/>
        </w:rPr>
        <w:t>-</w:t>
      </w:r>
      <w:r w:rsidRPr="00EE5A82">
        <w:rPr>
          <w:rFonts w:ascii="GHEA Grapalat" w:hAnsi="GHEA Grapalat"/>
          <w:sz w:val="22"/>
          <w:szCs w:val="22"/>
          <w:lang w:val="ru-RU"/>
        </w:rPr>
        <w:t xml:space="preserve"> </w:t>
      </w:r>
      <w:r w:rsidRPr="00EE5A82">
        <w:rPr>
          <w:rFonts w:ascii="GHEA Grapalat" w:hAnsi="GHEA Grapalat" w:cs="Times New Roman"/>
          <w:sz w:val="22"/>
          <w:szCs w:val="22"/>
          <w:lang w:val="ru-RU" w:eastAsia="ru-RU" w:bidi="ru-RU"/>
        </w:rPr>
        <w:t>документы, предусмотренные приглашением, подтверждающие соответствие квалификационным критериям</w:t>
      </w:r>
      <w:r>
        <w:rPr>
          <w:rFonts w:ascii="GHEA Grapalat" w:hAnsi="GHEA Grapalat" w:cs="Times New Roman"/>
          <w:sz w:val="24"/>
          <w:szCs w:val="24"/>
          <w:lang w:val="ru-RU" w:eastAsia="ru-RU" w:bidi="ru-RU"/>
        </w:rPr>
        <w:t>,</w:t>
      </w:r>
    </w:p>
    <w:p w:rsidR="00353E91" w:rsidRDefault="00353E91" w:rsidP="00353E91">
      <w:pPr>
        <w:pStyle w:val="HTMLPreformatted"/>
        <w:shd w:val="clear" w:color="auto" w:fill="F8F9FA"/>
        <w:contextualSpacing/>
        <w:rPr>
          <w:rFonts w:ascii="GHEA Grapalat" w:hAnsi="GHEA Grapalat"/>
          <w:lang w:val="ru-RU"/>
        </w:rPr>
      </w:pPr>
    </w:p>
    <w:p w:rsidR="006B3E56" w:rsidRPr="000858EB" w:rsidRDefault="00AC3410" w:rsidP="00980570">
      <w:pPr>
        <w:jc w:val="both"/>
        <w:rPr>
          <w:rFonts w:ascii="GHEA Grapalat" w:hAnsi="GHEA Grapalat"/>
        </w:rPr>
      </w:pPr>
      <w:r>
        <w:rPr>
          <w:rFonts w:ascii="GHEA Grapalat" w:hAnsi="GHEA Grapalat"/>
        </w:rPr>
        <w:t>-</w:t>
      </w:r>
      <w:r w:rsidR="00DB151B">
        <w:rPr>
          <w:rFonts w:ascii="GHEA Grapalat" w:hAnsi="GHEA Grapalat"/>
        </w:rPr>
        <w:t>заверение</w:t>
      </w:r>
      <w:r w:rsidR="00DB151B" w:rsidRPr="00DB151B">
        <w:rPr>
          <w:rFonts w:ascii="GHEA Grapalat" w:hAnsi="GHEA Grapalat"/>
        </w:rPr>
        <w:t xml:space="preserve"> </w:t>
      </w:r>
      <w:r w:rsidR="00DB151B">
        <w:rPr>
          <w:rFonts w:ascii="GHEA Grapalat" w:hAnsi="GHEA Grapalat"/>
        </w:rPr>
        <w:t>об</w:t>
      </w:r>
      <w:r w:rsidR="00DB151B" w:rsidRPr="00DB151B">
        <w:rPr>
          <w:rFonts w:ascii="GHEA Grapalat" w:hAnsi="GHEA Grapalat"/>
        </w:rPr>
        <w:t xml:space="preserve"> установке материалов и / или </w:t>
      </w:r>
      <w:r w:rsidR="00DB151B">
        <w:rPr>
          <w:rFonts w:ascii="GHEA Grapalat" w:hAnsi="GHEA Grapalat"/>
        </w:rPr>
        <w:t>приборов</w:t>
      </w:r>
      <w:r w:rsidR="00DB151B"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00DB151B" w:rsidRPr="00DB151B">
        <w:rPr>
          <w:rFonts w:ascii="GHEA Grapalat" w:hAnsi="GHEA Grapalat"/>
        </w:rPr>
        <w:t xml:space="preserve"> в прилагаемой к приглашению проектной документации</w:t>
      </w:r>
      <w:r w:rsidR="002B05FA">
        <w:rPr>
          <w:rFonts w:ascii="GHEA Grapalat" w:hAnsi="GHEA Grapalat"/>
        </w:rPr>
        <w:t>.</w:t>
      </w:r>
      <w:r w:rsidR="002B05FA" w:rsidRPr="000858EB">
        <w:footnoteReference w:customMarkFollows="1" w:id="10"/>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603B42" w:rsidRDefault="00B2572B" w:rsidP="00DD1F6D">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03B42" w:rsidRPr="009044F1" w:rsidRDefault="00603B42" w:rsidP="00603B42">
      <w:pPr>
        <w:pStyle w:val="Heading3"/>
        <w:keepNext w:val="0"/>
        <w:widowControl w:val="0"/>
        <w:spacing w:after="160" w:line="240" w:lineRule="auto"/>
        <w:ind w:firstLine="567"/>
        <w:jc w:val="right"/>
        <w:rPr>
          <w:rFonts w:ascii="GHEA Grapalat" w:hAnsi="GHEA Grapalat" w:cs="Arial"/>
          <w:b/>
          <w:i w:val="0"/>
          <w:sz w:val="24"/>
          <w:szCs w:val="24"/>
        </w:rPr>
      </w:pPr>
      <w:ins w:id="15" w:author="Inesa Kocharyan" w:date="2025-03-21T20:04:00Z">
        <w:r>
          <w:rPr>
            <w:rFonts w:ascii="GHEA Grapalat" w:hAnsi="GHEA Grapalat"/>
            <w:b/>
          </w:rPr>
          <w:br w:type="page"/>
        </w:r>
      </w:ins>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1.4</w:t>
      </w:r>
    </w:p>
    <w:p w:rsidR="00DD1F6D" w:rsidRPr="005D3B25" w:rsidRDefault="00DD1F6D" w:rsidP="00DD1F6D">
      <w:pPr>
        <w:pStyle w:val="BodyTextIndent"/>
        <w:widowControl w:val="0"/>
        <w:spacing w:after="160" w:line="240" w:lineRule="auto"/>
        <w:ind w:firstLine="0"/>
        <w:jc w:val="right"/>
        <w:rPr>
          <w:rFonts w:ascii="GHEA Grapalat" w:hAnsi="GHEA Grapalat" w:cs="Sylfaen"/>
          <w:b/>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297D44">
        <w:rPr>
          <w:rFonts w:ascii="GHEA Grapalat" w:hAnsi="GHEA Grapalat"/>
          <w:b/>
          <w:sz w:val="24"/>
          <w:szCs w:val="24"/>
        </w:rPr>
        <w:t>ЕГС-</w:t>
      </w:r>
      <w:r>
        <w:rPr>
          <w:rFonts w:ascii="GHEA Grapalat" w:hAnsi="GHEA Grapalat"/>
          <w:b/>
          <w:sz w:val="24"/>
          <w:szCs w:val="24"/>
        </w:rPr>
        <w:t>BMKHASHDZB-2</w:t>
      </w:r>
      <w:r w:rsidRPr="005D3B25">
        <w:rPr>
          <w:rFonts w:ascii="GHEA Grapalat" w:hAnsi="GHEA Grapalat"/>
          <w:b/>
          <w:sz w:val="24"/>
          <w:szCs w:val="24"/>
        </w:rPr>
        <w:t>5</w:t>
      </w:r>
      <w:r>
        <w:rPr>
          <w:rFonts w:ascii="GHEA Grapalat" w:hAnsi="GHEA Grapalat"/>
          <w:b/>
          <w:sz w:val="24"/>
          <w:szCs w:val="24"/>
        </w:rPr>
        <w:t>/</w:t>
      </w:r>
      <w:r w:rsidRPr="005D3B25">
        <w:rPr>
          <w:rFonts w:ascii="GHEA Grapalat" w:hAnsi="GHEA Grapalat"/>
          <w:b/>
          <w:sz w:val="24"/>
          <w:szCs w:val="24"/>
        </w:rPr>
        <w:t>1</w:t>
      </w:r>
    </w:p>
    <w:p w:rsidR="00603B42" w:rsidRDefault="00603B42" w:rsidP="00603B42">
      <w:pPr>
        <w:pStyle w:val="BodyTextIndent3"/>
        <w:widowControl w:val="0"/>
        <w:spacing w:after="160" w:line="240" w:lineRule="auto"/>
        <w:jc w:val="right"/>
        <w:rPr>
          <w:ins w:id="16" w:author="Inesa Kocharyan" w:date="2025-03-21T20:04:00Z"/>
          <w:rFonts w:ascii="GHEA Grapalat" w:hAnsi="GHEA Grapalat"/>
          <w:b/>
          <w:sz w:val="24"/>
          <w:szCs w:val="24"/>
        </w:rPr>
      </w:pPr>
    </w:p>
    <w:p w:rsidR="00603B42" w:rsidRPr="006F79CA" w:rsidRDefault="00603B42" w:rsidP="00603B42">
      <w:pPr>
        <w:jc w:val="center"/>
        <w:rPr>
          <w:rFonts w:ascii="GHEA Grapalat" w:hAnsi="GHEA Grapalat"/>
          <w:b/>
        </w:rPr>
      </w:pPr>
      <w:r w:rsidRPr="006F79CA">
        <w:rPr>
          <w:rFonts w:ascii="GHEA Grapalat" w:hAnsi="GHEA Grapalat"/>
          <w:b/>
        </w:rPr>
        <w:t>ИНФОРМАЦИЯ</w:t>
      </w:r>
    </w:p>
    <w:p w:rsidR="00603B42" w:rsidRPr="006F79CA" w:rsidRDefault="00603B42" w:rsidP="00603B42">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rsidR="00603B42" w:rsidRDefault="00603B42" w:rsidP="00603B42">
      <w:pPr>
        <w:pStyle w:val="BodyTextIndent3"/>
        <w:widowControl w:val="0"/>
        <w:spacing w:after="160" w:line="240" w:lineRule="auto"/>
        <w:jc w:val="right"/>
        <w:rPr>
          <w:rFonts w:ascii="GHEA Grapalat" w:hAnsi="GHEA Grapalat"/>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603B42" w:rsidRPr="008D352C" w:rsidTr="00A34344">
        <w:trPr>
          <w:cantSplit/>
        </w:trPr>
        <w:tc>
          <w:tcPr>
            <w:tcW w:w="817" w:type="dxa"/>
            <w:vMerge w:val="restart"/>
            <w:vAlign w:val="center"/>
          </w:tcPr>
          <w:p w:rsidR="00603B42" w:rsidRPr="008D352C" w:rsidRDefault="00603B42" w:rsidP="00A34344">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9101" w:type="dxa"/>
            <w:gridSpan w:val="5"/>
            <w:vAlign w:val="center"/>
          </w:tcPr>
          <w:p w:rsidR="00603B42" w:rsidRPr="008D352C" w:rsidRDefault="00603B42" w:rsidP="00A34344">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603B42" w:rsidRPr="008D352C" w:rsidTr="00A34344">
        <w:trPr>
          <w:cantSplit/>
          <w:trHeight w:val="301"/>
        </w:trPr>
        <w:tc>
          <w:tcPr>
            <w:tcW w:w="817" w:type="dxa"/>
            <w:vMerge/>
            <w:vAlign w:val="center"/>
          </w:tcPr>
          <w:p w:rsidR="00603B42" w:rsidRPr="008D352C" w:rsidRDefault="00603B42" w:rsidP="00A34344">
            <w:pPr>
              <w:widowControl w:val="0"/>
              <w:spacing w:after="120"/>
              <w:jc w:val="center"/>
              <w:rPr>
                <w:rFonts w:ascii="GHEA Grapalat" w:hAnsi="GHEA Grapalat"/>
                <w:sz w:val="20"/>
                <w:szCs w:val="20"/>
              </w:rPr>
            </w:pPr>
          </w:p>
        </w:tc>
        <w:tc>
          <w:tcPr>
            <w:tcW w:w="1541" w:type="dxa"/>
            <w:vMerge w:val="restart"/>
            <w:vAlign w:val="center"/>
          </w:tcPr>
          <w:p w:rsidR="00603B42" w:rsidRPr="008D352C" w:rsidRDefault="00603B42" w:rsidP="00A34344">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440" w:type="dxa"/>
            <w:vMerge w:val="restart"/>
            <w:vAlign w:val="center"/>
          </w:tcPr>
          <w:p w:rsidR="00603B42" w:rsidRPr="008D352C" w:rsidRDefault="00603B42" w:rsidP="00A34344">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p>
        </w:tc>
        <w:tc>
          <w:tcPr>
            <w:tcW w:w="4410" w:type="dxa"/>
            <w:gridSpan w:val="2"/>
            <w:vAlign w:val="center"/>
          </w:tcPr>
          <w:p w:rsidR="00603B42" w:rsidRPr="008D352C" w:rsidRDefault="00603B42" w:rsidP="00A34344">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c>
          <w:tcPr>
            <w:tcW w:w="1710" w:type="dxa"/>
            <w:vMerge w:val="restart"/>
            <w:vAlign w:val="center"/>
          </w:tcPr>
          <w:p w:rsidR="00603B42" w:rsidRPr="008D352C" w:rsidRDefault="00603B42" w:rsidP="00A34344">
            <w:pPr>
              <w:widowControl w:val="0"/>
              <w:spacing w:after="120"/>
              <w:jc w:val="center"/>
              <w:rPr>
                <w:rFonts w:ascii="GHEA Grapalat" w:hAnsi="GHEA Grapalat" w:cs="Arial"/>
                <w:sz w:val="20"/>
                <w:szCs w:val="20"/>
              </w:rPr>
            </w:pPr>
            <w:r w:rsidRPr="008D352C">
              <w:rPr>
                <w:rFonts w:ascii="GHEA Grapalat" w:hAnsi="GHEA Grapalat"/>
                <w:b/>
                <w:sz w:val="20"/>
                <w:szCs w:val="20"/>
              </w:rPr>
              <w:t>наименование работодателя</w:t>
            </w:r>
          </w:p>
        </w:tc>
      </w:tr>
      <w:tr w:rsidR="00603B42" w:rsidRPr="008D352C" w:rsidTr="00A34344">
        <w:trPr>
          <w:cantSplit/>
          <w:trHeight w:val="299"/>
        </w:trPr>
        <w:tc>
          <w:tcPr>
            <w:tcW w:w="817" w:type="dxa"/>
            <w:vMerge/>
            <w:vAlign w:val="center"/>
          </w:tcPr>
          <w:p w:rsidR="00603B42" w:rsidRPr="008D352C" w:rsidRDefault="00603B42" w:rsidP="00A34344">
            <w:pPr>
              <w:widowControl w:val="0"/>
              <w:spacing w:after="120"/>
              <w:jc w:val="center"/>
              <w:rPr>
                <w:rFonts w:ascii="GHEA Grapalat" w:hAnsi="GHEA Grapalat"/>
                <w:sz w:val="20"/>
                <w:szCs w:val="20"/>
              </w:rPr>
            </w:pPr>
          </w:p>
        </w:tc>
        <w:tc>
          <w:tcPr>
            <w:tcW w:w="1541" w:type="dxa"/>
            <w:vMerge/>
            <w:vAlign w:val="center"/>
          </w:tcPr>
          <w:p w:rsidR="00603B42" w:rsidRPr="008D352C" w:rsidRDefault="00603B42" w:rsidP="00A34344">
            <w:pPr>
              <w:widowControl w:val="0"/>
              <w:spacing w:after="120"/>
              <w:jc w:val="center"/>
              <w:rPr>
                <w:rFonts w:ascii="GHEA Grapalat" w:hAnsi="GHEA Grapalat"/>
                <w:sz w:val="20"/>
                <w:szCs w:val="20"/>
              </w:rPr>
            </w:pPr>
          </w:p>
        </w:tc>
        <w:tc>
          <w:tcPr>
            <w:tcW w:w="1440" w:type="dxa"/>
            <w:vMerge/>
            <w:vAlign w:val="center"/>
          </w:tcPr>
          <w:p w:rsidR="00603B42" w:rsidRPr="008D352C" w:rsidDel="006B374D" w:rsidRDefault="00603B42" w:rsidP="00A34344">
            <w:pPr>
              <w:widowControl w:val="0"/>
              <w:spacing w:after="120"/>
              <w:jc w:val="center"/>
              <w:rPr>
                <w:rFonts w:ascii="GHEA Grapalat" w:hAnsi="GHEA Grapalat"/>
                <w:b/>
                <w:bCs/>
                <w:sz w:val="20"/>
                <w:szCs w:val="20"/>
              </w:rPr>
            </w:pPr>
          </w:p>
        </w:tc>
        <w:tc>
          <w:tcPr>
            <w:tcW w:w="1980" w:type="dxa"/>
            <w:vAlign w:val="center"/>
          </w:tcPr>
          <w:p w:rsidR="00603B42" w:rsidRPr="008D352C" w:rsidDel="00B57526" w:rsidRDefault="00603B42" w:rsidP="00A34344">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2430" w:type="dxa"/>
            <w:vAlign w:val="center"/>
          </w:tcPr>
          <w:p w:rsidR="00603B42" w:rsidRPr="008D352C" w:rsidDel="00B57526" w:rsidRDefault="00603B42" w:rsidP="00A34344">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c>
          <w:tcPr>
            <w:tcW w:w="1710" w:type="dxa"/>
            <w:vMerge/>
            <w:vAlign w:val="center"/>
          </w:tcPr>
          <w:p w:rsidR="00603B42" w:rsidRPr="008D352C" w:rsidRDefault="00603B42" w:rsidP="00A34344">
            <w:pPr>
              <w:widowControl w:val="0"/>
              <w:spacing w:after="120"/>
              <w:jc w:val="center"/>
              <w:rPr>
                <w:rFonts w:ascii="GHEA Grapalat" w:hAnsi="GHEA Grapalat"/>
                <w:sz w:val="20"/>
                <w:szCs w:val="20"/>
              </w:rPr>
            </w:pPr>
          </w:p>
        </w:tc>
      </w:tr>
      <w:tr w:rsidR="00603B42" w:rsidRPr="008D352C" w:rsidTr="00A34344">
        <w:trPr>
          <w:cantSplit/>
        </w:trPr>
        <w:tc>
          <w:tcPr>
            <w:tcW w:w="817" w:type="dxa"/>
          </w:tcPr>
          <w:p w:rsidR="00603B42" w:rsidRPr="008D352C" w:rsidRDefault="00603B42" w:rsidP="00A34344">
            <w:pPr>
              <w:widowControl w:val="0"/>
              <w:spacing w:after="120"/>
              <w:jc w:val="center"/>
              <w:rPr>
                <w:rFonts w:ascii="GHEA Grapalat" w:hAnsi="GHEA Grapalat"/>
                <w:sz w:val="20"/>
                <w:szCs w:val="20"/>
              </w:rPr>
            </w:pPr>
          </w:p>
        </w:tc>
        <w:tc>
          <w:tcPr>
            <w:tcW w:w="1541" w:type="dxa"/>
          </w:tcPr>
          <w:p w:rsidR="00603B42" w:rsidRPr="008D352C" w:rsidRDefault="00603B42" w:rsidP="00A34344">
            <w:pPr>
              <w:widowControl w:val="0"/>
              <w:spacing w:after="120"/>
              <w:jc w:val="center"/>
              <w:rPr>
                <w:rFonts w:ascii="GHEA Grapalat" w:hAnsi="GHEA Grapalat"/>
                <w:sz w:val="20"/>
                <w:szCs w:val="20"/>
              </w:rPr>
            </w:pPr>
          </w:p>
        </w:tc>
        <w:tc>
          <w:tcPr>
            <w:tcW w:w="1440" w:type="dxa"/>
          </w:tcPr>
          <w:p w:rsidR="00603B42" w:rsidRPr="008D352C" w:rsidRDefault="00603B42" w:rsidP="00A34344">
            <w:pPr>
              <w:widowControl w:val="0"/>
              <w:spacing w:after="120"/>
              <w:jc w:val="center"/>
              <w:rPr>
                <w:rFonts w:ascii="GHEA Grapalat" w:hAnsi="GHEA Grapalat"/>
                <w:sz w:val="20"/>
                <w:szCs w:val="20"/>
              </w:rPr>
            </w:pPr>
          </w:p>
        </w:tc>
        <w:tc>
          <w:tcPr>
            <w:tcW w:w="1980" w:type="dxa"/>
          </w:tcPr>
          <w:p w:rsidR="00603B42" w:rsidRPr="008D352C" w:rsidRDefault="00603B42" w:rsidP="00A34344">
            <w:pPr>
              <w:widowControl w:val="0"/>
              <w:spacing w:after="120"/>
              <w:jc w:val="center"/>
              <w:rPr>
                <w:rFonts w:ascii="GHEA Grapalat" w:hAnsi="GHEA Grapalat"/>
                <w:sz w:val="20"/>
                <w:szCs w:val="20"/>
              </w:rPr>
            </w:pPr>
          </w:p>
        </w:tc>
        <w:tc>
          <w:tcPr>
            <w:tcW w:w="2430" w:type="dxa"/>
          </w:tcPr>
          <w:p w:rsidR="00603B42" w:rsidRPr="008D352C" w:rsidRDefault="00603B42" w:rsidP="00A34344">
            <w:pPr>
              <w:widowControl w:val="0"/>
              <w:spacing w:after="120"/>
              <w:jc w:val="center"/>
              <w:rPr>
                <w:rFonts w:ascii="GHEA Grapalat" w:hAnsi="GHEA Grapalat"/>
                <w:sz w:val="20"/>
                <w:szCs w:val="20"/>
              </w:rPr>
            </w:pPr>
          </w:p>
        </w:tc>
        <w:tc>
          <w:tcPr>
            <w:tcW w:w="1710" w:type="dxa"/>
          </w:tcPr>
          <w:p w:rsidR="00603B42" w:rsidRPr="008D352C" w:rsidRDefault="00603B42" w:rsidP="00A34344">
            <w:pPr>
              <w:widowControl w:val="0"/>
              <w:spacing w:after="120"/>
              <w:jc w:val="center"/>
              <w:rPr>
                <w:rFonts w:ascii="GHEA Grapalat" w:hAnsi="GHEA Grapalat"/>
                <w:sz w:val="20"/>
                <w:szCs w:val="20"/>
              </w:rPr>
            </w:pPr>
          </w:p>
        </w:tc>
      </w:tr>
      <w:tr w:rsidR="00603B42" w:rsidRPr="008D352C" w:rsidTr="00A34344">
        <w:trPr>
          <w:cantSplit/>
        </w:trPr>
        <w:tc>
          <w:tcPr>
            <w:tcW w:w="817" w:type="dxa"/>
          </w:tcPr>
          <w:p w:rsidR="00603B42" w:rsidRPr="008D352C" w:rsidRDefault="00603B42" w:rsidP="00A34344">
            <w:pPr>
              <w:widowControl w:val="0"/>
              <w:spacing w:after="120"/>
              <w:jc w:val="center"/>
              <w:rPr>
                <w:rFonts w:ascii="GHEA Grapalat" w:hAnsi="GHEA Grapalat"/>
                <w:sz w:val="20"/>
                <w:szCs w:val="20"/>
              </w:rPr>
            </w:pPr>
          </w:p>
        </w:tc>
        <w:tc>
          <w:tcPr>
            <w:tcW w:w="1541" w:type="dxa"/>
          </w:tcPr>
          <w:p w:rsidR="00603B42" w:rsidRPr="008D352C" w:rsidRDefault="00603B42" w:rsidP="00A34344">
            <w:pPr>
              <w:widowControl w:val="0"/>
              <w:spacing w:after="120"/>
              <w:jc w:val="center"/>
              <w:rPr>
                <w:rFonts w:ascii="GHEA Grapalat" w:hAnsi="GHEA Grapalat"/>
                <w:sz w:val="20"/>
                <w:szCs w:val="20"/>
              </w:rPr>
            </w:pPr>
          </w:p>
        </w:tc>
        <w:tc>
          <w:tcPr>
            <w:tcW w:w="1440" w:type="dxa"/>
          </w:tcPr>
          <w:p w:rsidR="00603B42" w:rsidRPr="008D352C" w:rsidRDefault="00603B42" w:rsidP="00A34344">
            <w:pPr>
              <w:widowControl w:val="0"/>
              <w:spacing w:after="120"/>
              <w:jc w:val="center"/>
              <w:rPr>
                <w:rFonts w:ascii="GHEA Grapalat" w:hAnsi="GHEA Grapalat"/>
                <w:sz w:val="20"/>
                <w:szCs w:val="20"/>
              </w:rPr>
            </w:pPr>
          </w:p>
        </w:tc>
        <w:tc>
          <w:tcPr>
            <w:tcW w:w="1980" w:type="dxa"/>
          </w:tcPr>
          <w:p w:rsidR="00603B42" w:rsidRPr="008D352C" w:rsidRDefault="00603B42" w:rsidP="00A34344">
            <w:pPr>
              <w:widowControl w:val="0"/>
              <w:spacing w:after="120"/>
              <w:jc w:val="center"/>
              <w:rPr>
                <w:rFonts w:ascii="GHEA Grapalat" w:hAnsi="GHEA Grapalat"/>
                <w:sz w:val="20"/>
                <w:szCs w:val="20"/>
              </w:rPr>
            </w:pPr>
          </w:p>
        </w:tc>
        <w:tc>
          <w:tcPr>
            <w:tcW w:w="2430" w:type="dxa"/>
          </w:tcPr>
          <w:p w:rsidR="00603B42" w:rsidRPr="008D352C" w:rsidRDefault="00603B42" w:rsidP="00A34344">
            <w:pPr>
              <w:widowControl w:val="0"/>
              <w:spacing w:after="120"/>
              <w:jc w:val="center"/>
              <w:rPr>
                <w:rFonts w:ascii="GHEA Grapalat" w:hAnsi="GHEA Grapalat"/>
                <w:sz w:val="20"/>
                <w:szCs w:val="20"/>
              </w:rPr>
            </w:pPr>
          </w:p>
        </w:tc>
        <w:tc>
          <w:tcPr>
            <w:tcW w:w="1710" w:type="dxa"/>
          </w:tcPr>
          <w:p w:rsidR="00603B42" w:rsidRPr="008D352C" w:rsidRDefault="00603B42" w:rsidP="00A34344">
            <w:pPr>
              <w:widowControl w:val="0"/>
              <w:spacing w:after="120"/>
              <w:jc w:val="center"/>
              <w:rPr>
                <w:rFonts w:ascii="GHEA Grapalat" w:hAnsi="GHEA Grapalat"/>
                <w:sz w:val="20"/>
                <w:szCs w:val="20"/>
              </w:rPr>
            </w:pPr>
          </w:p>
        </w:tc>
      </w:tr>
      <w:tr w:rsidR="00603B42" w:rsidRPr="008D352C" w:rsidTr="00A34344">
        <w:trPr>
          <w:cantSplit/>
        </w:trPr>
        <w:tc>
          <w:tcPr>
            <w:tcW w:w="817" w:type="dxa"/>
          </w:tcPr>
          <w:p w:rsidR="00603B42" w:rsidRPr="008D352C" w:rsidRDefault="00603B42" w:rsidP="00A34344">
            <w:pPr>
              <w:widowControl w:val="0"/>
              <w:spacing w:after="120"/>
              <w:jc w:val="center"/>
              <w:rPr>
                <w:rFonts w:ascii="GHEA Grapalat" w:hAnsi="GHEA Grapalat"/>
                <w:sz w:val="20"/>
                <w:szCs w:val="20"/>
              </w:rPr>
            </w:pPr>
          </w:p>
        </w:tc>
        <w:tc>
          <w:tcPr>
            <w:tcW w:w="1541" w:type="dxa"/>
          </w:tcPr>
          <w:p w:rsidR="00603B42" w:rsidRPr="008D352C" w:rsidRDefault="00603B42" w:rsidP="00A34344">
            <w:pPr>
              <w:widowControl w:val="0"/>
              <w:spacing w:after="120"/>
              <w:jc w:val="center"/>
              <w:rPr>
                <w:rFonts w:ascii="GHEA Grapalat" w:hAnsi="GHEA Grapalat"/>
                <w:sz w:val="20"/>
                <w:szCs w:val="20"/>
              </w:rPr>
            </w:pPr>
          </w:p>
        </w:tc>
        <w:tc>
          <w:tcPr>
            <w:tcW w:w="1440" w:type="dxa"/>
          </w:tcPr>
          <w:p w:rsidR="00603B42" w:rsidRPr="008D352C" w:rsidRDefault="00603B42" w:rsidP="00A34344">
            <w:pPr>
              <w:widowControl w:val="0"/>
              <w:spacing w:after="120"/>
              <w:jc w:val="center"/>
              <w:rPr>
                <w:rFonts w:ascii="GHEA Grapalat" w:hAnsi="GHEA Grapalat"/>
                <w:sz w:val="20"/>
                <w:szCs w:val="20"/>
              </w:rPr>
            </w:pPr>
          </w:p>
        </w:tc>
        <w:tc>
          <w:tcPr>
            <w:tcW w:w="1980" w:type="dxa"/>
          </w:tcPr>
          <w:p w:rsidR="00603B42" w:rsidRPr="008D352C" w:rsidRDefault="00603B42" w:rsidP="00A34344">
            <w:pPr>
              <w:widowControl w:val="0"/>
              <w:spacing w:after="120"/>
              <w:jc w:val="center"/>
              <w:rPr>
                <w:rFonts w:ascii="GHEA Grapalat" w:hAnsi="GHEA Grapalat"/>
                <w:sz w:val="20"/>
                <w:szCs w:val="20"/>
              </w:rPr>
            </w:pPr>
          </w:p>
        </w:tc>
        <w:tc>
          <w:tcPr>
            <w:tcW w:w="2430" w:type="dxa"/>
          </w:tcPr>
          <w:p w:rsidR="00603B42" w:rsidRPr="008D352C" w:rsidRDefault="00603B42" w:rsidP="00A34344">
            <w:pPr>
              <w:widowControl w:val="0"/>
              <w:spacing w:after="120"/>
              <w:jc w:val="center"/>
              <w:rPr>
                <w:rFonts w:ascii="GHEA Grapalat" w:hAnsi="GHEA Grapalat"/>
                <w:sz w:val="20"/>
                <w:szCs w:val="20"/>
              </w:rPr>
            </w:pPr>
          </w:p>
        </w:tc>
        <w:tc>
          <w:tcPr>
            <w:tcW w:w="1710" w:type="dxa"/>
          </w:tcPr>
          <w:p w:rsidR="00603B42" w:rsidRPr="008D352C" w:rsidRDefault="00603B42" w:rsidP="00A34344">
            <w:pPr>
              <w:widowControl w:val="0"/>
              <w:spacing w:after="120"/>
              <w:jc w:val="center"/>
              <w:rPr>
                <w:rFonts w:ascii="GHEA Grapalat" w:hAnsi="GHEA Grapalat"/>
                <w:sz w:val="20"/>
                <w:szCs w:val="20"/>
              </w:rPr>
            </w:pPr>
          </w:p>
        </w:tc>
      </w:tr>
    </w:tbl>
    <w:p w:rsidR="00603B42" w:rsidRPr="008C1FF8" w:rsidRDefault="00603B42" w:rsidP="00603B42">
      <w:pPr>
        <w:pStyle w:val="BodyTextIndent3"/>
        <w:widowControl w:val="0"/>
        <w:spacing w:after="160" w:line="240" w:lineRule="auto"/>
        <w:jc w:val="right"/>
        <w:rPr>
          <w:rFonts w:ascii="GHEA Grapalat" w:hAnsi="GHEA Grapalat"/>
          <w:b/>
          <w:sz w:val="24"/>
          <w:szCs w:val="24"/>
        </w:rPr>
      </w:pPr>
    </w:p>
    <w:p w:rsidR="00603B42" w:rsidRDefault="00603B42" w:rsidP="00603B42">
      <w:pPr>
        <w:pStyle w:val="BodyTextIndent3"/>
        <w:widowControl w:val="0"/>
        <w:spacing w:after="160" w:line="240" w:lineRule="auto"/>
        <w:jc w:val="right"/>
        <w:rPr>
          <w:rFonts w:ascii="GHEA Grapalat" w:hAnsi="GHEA Grapalat"/>
          <w:b/>
          <w:sz w:val="24"/>
          <w:szCs w:val="24"/>
          <w:lang w:val="es-ES"/>
        </w:rPr>
      </w:pPr>
    </w:p>
    <w:p w:rsidR="007B5791" w:rsidRDefault="00603B42" w:rsidP="007B5791">
      <w:pPr>
        <w:jc w:val="both"/>
        <w:rPr>
          <w:rFonts w:ascii="GHEA Grapalat" w:hAnsi="GHEA Grapalat"/>
        </w:rPr>
      </w:pPr>
      <w:r w:rsidRPr="008C1FF8">
        <w:rPr>
          <w:rFonts w:ascii="GHEA Grapalat" w:hAnsi="GHEA Grapalat"/>
          <w:lang w:val="es-ES"/>
        </w:rPr>
        <w:t xml:space="preserve">  </w:t>
      </w:r>
      <w:r w:rsidR="007B5791">
        <w:rPr>
          <w:rFonts w:ascii="GHEA Grapalat" w:hAnsi="GHEA Grapalat"/>
          <w:lang w:val="es-ES"/>
        </w:rPr>
        <w:t xml:space="preserve"> </w:t>
      </w:r>
      <w:r w:rsidR="007B5791">
        <w:rPr>
          <w:rFonts w:ascii="GHEA Grapalat" w:hAnsi="GHEA Grapalat"/>
        </w:rPr>
        <w:t xml:space="preserve">Прилагаются письменные согласия утвержденные специалистами, указанными в настоящей информации, </w:t>
      </w:r>
      <w:r w:rsidR="007B5791">
        <w:rPr>
          <w:rStyle w:val="ezkurwreuab5ozgtqnkl"/>
          <w:rFonts w:ascii="GHEA Grapalat" w:hAnsi="GHEA Grapalat"/>
        </w:rPr>
        <w:t xml:space="preserve">об их </w:t>
      </w:r>
      <w:r w:rsidR="007B5791">
        <w:rPr>
          <w:rFonts w:ascii="GHEA Grapalat" w:hAnsi="GHEA Grapalat"/>
        </w:rPr>
        <w:t>включении в выполняемые работы, а также документы, требуемые приглашением.</w:t>
      </w:r>
    </w:p>
    <w:p w:rsidR="00603B42" w:rsidRDefault="00603B42" w:rsidP="00603B42">
      <w:pPr>
        <w:jc w:val="both"/>
        <w:rPr>
          <w:rFonts w:ascii="GHEA Grapalat" w:hAnsi="GHEA Grapalat"/>
        </w:rPr>
      </w:pPr>
    </w:p>
    <w:p w:rsidR="00603B42" w:rsidRPr="008C1FF8" w:rsidRDefault="00603B42" w:rsidP="00603B42">
      <w:pPr>
        <w:jc w:val="both"/>
        <w:rPr>
          <w:rFonts w:ascii="GHEA Grapalat" w:hAnsi="GHEA Grapalat"/>
        </w:rPr>
      </w:pPr>
    </w:p>
    <w:p w:rsidR="00603B42" w:rsidRPr="00DD2B43" w:rsidRDefault="00603B42" w:rsidP="00603B42">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603B42" w:rsidRDefault="00603B42" w:rsidP="00603B42">
      <w:pPr>
        <w:widowControl w:val="0"/>
        <w:tabs>
          <w:tab w:val="left" w:pos="7513"/>
        </w:tabs>
        <w:spacing w:after="160"/>
        <w:ind w:left="709"/>
        <w:jc w:val="both"/>
        <w:rPr>
          <w:rFonts w:ascii="GHEA Grapalat" w:hAnsi="GHEA Grapalat"/>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603B42" w:rsidRDefault="00603B42" w:rsidP="00603B42">
      <w:pPr>
        <w:widowControl w:val="0"/>
        <w:tabs>
          <w:tab w:val="left" w:pos="7513"/>
        </w:tabs>
        <w:spacing w:after="160"/>
        <w:ind w:left="709"/>
        <w:jc w:val="both"/>
        <w:rPr>
          <w:ins w:id="17" w:author="Inesa Kocharyan" w:date="2025-03-21T20:04:00Z"/>
          <w:rFonts w:ascii="GHEA Grapalat" w:hAnsi="GHEA Grapalat"/>
          <w:sz w:val="16"/>
        </w:rPr>
      </w:pPr>
    </w:p>
    <w:p w:rsidR="00603B42" w:rsidRDefault="00603B42" w:rsidP="00603B42">
      <w:pPr>
        <w:widowControl w:val="0"/>
        <w:tabs>
          <w:tab w:val="left" w:pos="7513"/>
        </w:tabs>
        <w:spacing w:after="160"/>
        <w:ind w:left="709"/>
        <w:jc w:val="right"/>
        <w:rPr>
          <w:rFonts w:ascii="GHEA Grapalat" w:hAnsi="GHEA Grapalat"/>
          <w:sz w:val="16"/>
        </w:rPr>
      </w:pPr>
      <w:r w:rsidRPr="009044F1">
        <w:rPr>
          <w:rFonts w:ascii="GHEA Grapalat" w:hAnsi="GHEA Grapalat"/>
        </w:rPr>
        <w:t>М. П</w:t>
      </w:r>
    </w:p>
    <w:p w:rsidR="00603B42" w:rsidRDefault="00603B42" w:rsidP="00603B42">
      <w:pPr>
        <w:widowControl w:val="0"/>
        <w:tabs>
          <w:tab w:val="left" w:pos="7513"/>
        </w:tabs>
        <w:spacing w:after="160"/>
        <w:ind w:left="709"/>
        <w:jc w:val="both"/>
        <w:rPr>
          <w:ins w:id="18" w:author="Inesa Kocharyan" w:date="2025-03-21T20:04:00Z"/>
          <w:rFonts w:ascii="GHEA Grapalat" w:hAnsi="GHEA Grapalat"/>
          <w:sz w:val="16"/>
        </w:rPr>
      </w:pPr>
    </w:p>
    <w:p w:rsidR="00603B42" w:rsidRDefault="00603B42" w:rsidP="00603B42">
      <w:pPr>
        <w:widowControl w:val="0"/>
        <w:tabs>
          <w:tab w:val="left" w:pos="7513"/>
        </w:tabs>
        <w:spacing w:after="160"/>
        <w:ind w:left="709"/>
        <w:jc w:val="both"/>
        <w:rPr>
          <w:ins w:id="19" w:author="Inesa Kocharyan" w:date="2025-03-21T20:04:00Z"/>
          <w:rFonts w:ascii="GHEA Grapalat" w:hAnsi="GHEA Grapalat"/>
          <w:sz w:val="16"/>
        </w:rPr>
      </w:pPr>
    </w:p>
    <w:p w:rsidR="00603B42" w:rsidRDefault="00603B42" w:rsidP="00603B42">
      <w:pPr>
        <w:widowControl w:val="0"/>
        <w:tabs>
          <w:tab w:val="left" w:pos="7513"/>
        </w:tabs>
        <w:spacing w:after="160"/>
        <w:ind w:left="709"/>
        <w:jc w:val="both"/>
        <w:rPr>
          <w:ins w:id="20" w:author="Inesa Kocharyan" w:date="2025-03-21T20:04:00Z"/>
          <w:rFonts w:ascii="GHEA Grapalat" w:hAnsi="GHEA Grapalat"/>
          <w:sz w:val="16"/>
        </w:rPr>
      </w:pPr>
    </w:p>
    <w:p w:rsidR="00603B42" w:rsidRDefault="00603B42" w:rsidP="00603B42">
      <w:pPr>
        <w:widowControl w:val="0"/>
        <w:tabs>
          <w:tab w:val="left" w:pos="7513"/>
        </w:tabs>
        <w:spacing w:after="160"/>
        <w:ind w:left="709"/>
        <w:jc w:val="both"/>
        <w:rPr>
          <w:ins w:id="21" w:author="Inesa Kocharyan" w:date="2025-03-21T20:04:00Z"/>
          <w:rFonts w:ascii="GHEA Grapalat" w:hAnsi="GHEA Grapalat"/>
          <w:sz w:val="16"/>
        </w:rPr>
      </w:pPr>
    </w:p>
    <w:p w:rsidR="00603B42" w:rsidRPr="00567D3B" w:rsidRDefault="00603B42" w:rsidP="00603B42">
      <w:pPr>
        <w:widowControl w:val="0"/>
        <w:tabs>
          <w:tab w:val="left" w:pos="7513"/>
        </w:tabs>
        <w:spacing w:after="160"/>
        <w:ind w:left="709"/>
        <w:jc w:val="both"/>
        <w:rPr>
          <w:ins w:id="22" w:author="Inesa Kocharyan" w:date="2025-03-21T20:04:00Z"/>
          <w:rFonts w:ascii="GHEA Grapalat" w:hAnsi="GHEA Grapalat" w:cs="Arial"/>
          <w:sz w:val="16"/>
        </w:rPr>
      </w:pPr>
    </w:p>
    <w:p w:rsidR="00603B42" w:rsidRDefault="00603B42" w:rsidP="00603B42">
      <w:pPr>
        <w:rPr>
          <w:ins w:id="23" w:author="Inesa Kocharyan" w:date="2025-03-21T20:04:00Z"/>
          <w:rFonts w:ascii="GHEA Grapalat" w:hAnsi="GHEA Grapalat"/>
          <w:b/>
        </w:rPr>
      </w:pPr>
      <w:ins w:id="24" w:author="Inesa Kocharyan" w:date="2025-03-21T20:04:00Z">
        <w:r>
          <w:rPr>
            <w:rFonts w:ascii="GHEA Grapalat" w:hAnsi="GHEA Grapalat"/>
            <w:b/>
          </w:rPr>
          <w:br w:type="page"/>
        </w:r>
      </w:ins>
    </w:p>
    <w:p w:rsidR="00603B42" w:rsidRDefault="00603B42">
      <w:pPr>
        <w:rPr>
          <w:ins w:id="25" w:author="Inesa Kocharyan" w:date="2025-03-21T20:04:00Z"/>
          <w:rFonts w:ascii="GHEA Grapalat" w:hAnsi="GHEA Grapalat"/>
          <w:b/>
        </w:rPr>
      </w:pPr>
    </w:p>
    <w:p w:rsidR="00220899" w:rsidRDefault="00220899" w:rsidP="00220899">
      <w:pPr>
        <w:jc w:val="right"/>
        <w:rPr>
          <w:rFonts w:ascii="GHEA Grapalat" w:hAnsi="GHEA Grapalat"/>
          <w:b/>
        </w:rPr>
      </w:pPr>
      <w:r w:rsidRPr="002E2C90">
        <w:rPr>
          <w:rFonts w:ascii="GHEA Grapalat" w:hAnsi="GHEA Grapalat"/>
          <w:b/>
        </w:rPr>
        <w:t>Приложение 1.</w:t>
      </w:r>
      <w:r w:rsidR="00603B42">
        <w:rPr>
          <w:rFonts w:ascii="GHEA Grapalat" w:hAnsi="GHEA Grapalat"/>
          <w:b/>
        </w:rPr>
        <w:t>5</w:t>
      </w:r>
      <w:r w:rsidRPr="002E2C90">
        <w:rPr>
          <w:rFonts w:ascii="GHEA Grapalat" w:hAnsi="GHEA Grapalat"/>
          <w:b/>
        </w:rPr>
        <w:t>**</w:t>
      </w:r>
      <w:r>
        <w:rPr>
          <w:rFonts w:ascii="GHEA Grapalat" w:hAnsi="GHEA Grapalat"/>
          <w:b/>
        </w:rPr>
        <w:t xml:space="preserve"> </w:t>
      </w:r>
    </w:p>
    <w:p w:rsidR="00DD1F6D" w:rsidRPr="005D3B25" w:rsidRDefault="00DD1F6D" w:rsidP="00DD1F6D">
      <w:pPr>
        <w:pStyle w:val="BodyTextIndent"/>
        <w:widowControl w:val="0"/>
        <w:spacing w:after="160" w:line="240" w:lineRule="auto"/>
        <w:ind w:firstLine="0"/>
        <w:jc w:val="right"/>
        <w:rPr>
          <w:rFonts w:ascii="GHEA Grapalat" w:hAnsi="GHEA Grapalat" w:cs="Sylfaen"/>
          <w:b/>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297D44">
        <w:rPr>
          <w:rFonts w:ascii="GHEA Grapalat" w:hAnsi="GHEA Grapalat"/>
          <w:b/>
          <w:sz w:val="24"/>
          <w:szCs w:val="24"/>
        </w:rPr>
        <w:t>ЕГС-</w:t>
      </w:r>
      <w:r>
        <w:rPr>
          <w:rFonts w:ascii="GHEA Grapalat" w:hAnsi="GHEA Grapalat"/>
          <w:b/>
          <w:sz w:val="24"/>
          <w:szCs w:val="24"/>
        </w:rPr>
        <w:t>BMKHASHDZB-2</w:t>
      </w:r>
      <w:r w:rsidRPr="005D3B25">
        <w:rPr>
          <w:rFonts w:ascii="GHEA Grapalat" w:hAnsi="GHEA Grapalat"/>
          <w:b/>
          <w:sz w:val="24"/>
          <w:szCs w:val="24"/>
        </w:rPr>
        <w:t>5</w:t>
      </w:r>
      <w:r>
        <w:rPr>
          <w:rFonts w:ascii="GHEA Grapalat" w:hAnsi="GHEA Grapalat"/>
          <w:b/>
          <w:sz w:val="24"/>
          <w:szCs w:val="24"/>
        </w:rPr>
        <w:t>/</w:t>
      </w:r>
      <w:r w:rsidRPr="005D3B25">
        <w:rPr>
          <w:rFonts w:ascii="GHEA Grapalat" w:hAnsi="GHEA Grapalat"/>
          <w:b/>
          <w:sz w:val="24"/>
          <w:szCs w:val="24"/>
        </w:rPr>
        <w:t>1</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5A2357"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5A2357"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5A2357"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5A2357"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5A2357"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5A2357"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5A2357"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5A235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5A235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5A2357"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5A2357"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5A2357"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5A235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5A235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5A2357"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5A2357"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5A2357"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5A2357"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5A235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5A2357"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w:t>
            </w:r>
            <w:r w:rsidRPr="005D151C">
              <w:rPr>
                <w:rFonts w:ascii="GHEA Grapalat" w:eastAsia="GHEA Grapalat" w:hAnsi="GHEA Grapalat" w:cs="GHEA Grapalat"/>
                <w:color w:val="000000"/>
              </w:rPr>
              <w:lastRenderedPageBreak/>
              <w:t>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5A235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5A235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w:t>
            </w:r>
            <w:r w:rsidRPr="00407276">
              <w:rPr>
                <w:rFonts w:ascii="GHEA Grapalat" w:eastAsia="GHEA Grapalat" w:hAnsi="GHEA Grapalat" w:cs="GHEA Grapalat"/>
                <w:color w:val="000000"/>
              </w:rPr>
              <w:lastRenderedPageBreak/>
              <w:t>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p>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A36D27">
        <w:trPr>
          <w:trHeight w:val="537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w:t>
      </w:r>
      <w:r w:rsidRPr="00092E73">
        <w:rPr>
          <w:rFonts w:ascii="GHEA Grapalat" w:hAnsi="GHEA Grapalat"/>
        </w:rPr>
        <w:lastRenderedPageBreak/>
        <w:t>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w:t>
      </w:r>
      <w:r w:rsidRPr="00092E73">
        <w:rPr>
          <w:rFonts w:ascii="GHEA Grapalat" w:hAnsi="GHEA Grapalat"/>
        </w:rPr>
        <w:lastRenderedPageBreak/>
        <w:t>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w:t>
      </w:r>
      <w:r w:rsidRPr="00092E73">
        <w:rPr>
          <w:rFonts w:ascii="GHEA Grapalat" w:hAnsi="GHEA Grapalat"/>
        </w:rPr>
        <w:lastRenderedPageBreak/>
        <w:t>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lastRenderedPageBreak/>
        <w:t xml:space="preserve">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92E73">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C54A3" w:rsidRPr="005D3B25" w:rsidRDefault="008C54A3" w:rsidP="008C54A3">
      <w:pPr>
        <w:pStyle w:val="BodyTextIndent"/>
        <w:widowControl w:val="0"/>
        <w:spacing w:after="160" w:line="240" w:lineRule="auto"/>
        <w:ind w:firstLine="0"/>
        <w:jc w:val="right"/>
        <w:rPr>
          <w:rFonts w:ascii="GHEA Grapalat" w:hAnsi="GHEA Grapalat" w:cs="Sylfaen"/>
          <w:b/>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297D44">
        <w:rPr>
          <w:rFonts w:ascii="GHEA Grapalat" w:hAnsi="GHEA Grapalat"/>
          <w:b/>
          <w:sz w:val="24"/>
          <w:szCs w:val="24"/>
        </w:rPr>
        <w:t>ЕГС-</w:t>
      </w:r>
      <w:r>
        <w:rPr>
          <w:rFonts w:ascii="GHEA Grapalat" w:hAnsi="GHEA Grapalat"/>
          <w:b/>
          <w:sz w:val="24"/>
          <w:szCs w:val="24"/>
        </w:rPr>
        <w:t>BMKHASHDZB-2</w:t>
      </w:r>
      <w:r w:rsidRPr="005D3B25">
        <w:rPr>
          <w:rFonts w:ascii="GHEA Grapalat" w:hAnsi="GHEA Grapalat"/>
          <w:b/>
          <w:sz w:val="24"/>
          <w:szCs w:val="24"/>
        </w:rPr>
        <w:t>5</w:t>
      </w:r>
      <w:r>
        <w:rPr>
          <w:rFonts w:ascii="GHEA Grapalat" w:hAnsi="GHEA Grapalat"/>
          <w:b/>
          <w:sz w:val="24"/>
          <w:szCs w:val="24"/>
        </w:rPr>
        <w:t>/</w:t>
      </w:r>
      <w:r w:rsidRPr="005D3B25">
        <w:rPr>
          <w:rFonts w:ascii="GHEA Grapalat" w:hAnsi="GHEA Grapalat"/>
          <w:b/>
          <w:sz w:val="24"/>
          <w:szCs w:val="24"/>
        </w:rPr>
        <w:t>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8C54A3" w:rsidRPr="00297D44">
        <w:rPr>
          <w:rFonts w:ascii="GHEA Grapalat" w:hAnsi="GHEA Grapalat"/>
          <w:b/>
        </w:rPr>
        <w:t>ЕГС-</w:t>
      </w:r>
      <w:r w:rsidR="008C54A3">
        <w:rPr>
          <w:rFonts w:ascii="GHEA Grapalat" w:hAnsi="GHEA Grapalat"/>
          <w:b/>
        </w:rPr>
        <w:t>BMKHASHDZB-2</w:t>
      </w:r>
      <w:r w:rsidR="008C54A3" w:rsidRPr="005D3B25">
        <w:rPr>
          <w:rFonts w:ascii="GHEA Grapalat" w:hAnsi="GHEA Grapalat"/>
          <w:b/>
        </w:rPr>
        <w:t>5</w:t>
      </w:r>
      <w:r w:rsidR="008C54A3">
        <w:rPr>
          <w:rFonts w:ascii="GHEA Grapalat" w:hAnsi="GHEA Grapalat"/>
          <w:b/>
        </w:rPr>
        <w:t>/</w:t>
      </w:r>
      <w:r w:rsidR="008C54A3" w:rsidRPr="005D3B25">
        <w:rPr>
          <w:rFonts w:ascii="GHEA Grapalat" w:hAnsi="GHEA Grapalat"/>
          <w:b/>
        </w:rPr>
        <w:t>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37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94"/>
        <w:gridCol w:w="2797"/>
        <w:gridCol w:w="1945"/>
        <w:gridCol w:w="1707"/>
        <w:gridCol w:w="1528"/>
      </w:tblGrid>
      <w:tr w:rsidR="006A7C27" w:rsidRPr="005744FC" w:rsidTr="008C54A3">
        <w:trPr>
          <w:trHeight w:val="916"/>
          <w:jc w:val="center"/>
        </w:trPr>
        <w:tc>
          <w:tcPr>
            <w:tcW w:w="1394"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797"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945"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70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1"/>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2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8C54A3">
        <w:trPr>
          <w:trHeight w:val="255"/>
          <w:jc w:val="center"/>
        </w:trPr>
        <w:tc>
          <w:tcPr>
            <w:tcW w:w="1394"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797"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45"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52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8C54A3" w:rsidRPr="005744FC" w:rsidTr="008C54A3">
        <w:trPr>
          <w:trHeight w:val="2954"/>
          <w:jc w:val="center"/>
        </w:trPr>
        <w:tc>
          <w:tcPr>
            <w:tcW w:w="1394" w:type="dxa"/>
            <w:tcBorders>
              <w:top w:val="single" w:sz="4" w:space="0" w:color="auto"/>
              <w:left w:val="single" w:sz="4" w:space="0" w:color="auto"/>
              <w:bottom w:val="single" w:sz="4" w:space="0" w:color="auto"/>
              <w:right w:val="single" w:sz="4" w:space="0" w:color="auto"/>
            </w:tcBorders>
            <w:vAlign w:val="center"/>
          </w:tcPr>
          <w:p w:rsidR="008C54A3" w:rsidRPr="005744FC" w:rsidRDefault="008C54A3" w:rsidP="008C54A3">
            <w:pPr>
              <w:widowControl w:val="0"/>
              <w:jc w:val="center"/>
              <w:rPr>
                <w:rFonts w:ascii="GHEA Grapalat" w:hAnsi="GHEA Grapalat"/>
                <w:b/>
                <w:bCs/>
                <w:sz w:val="20"/>
                <w:szCs w:val="20"/>
              </w:rPr>
            </w:pPr>
            <w:r w:rsidRPr="005744FC">
              <w:rPr>
                <w:rFonts w:ascii="GHEA Grapalat" w:hAnsi="GHEA Grapalat"/>
                <w:b/>
                <w:sz w:val="20"/>
                <w:szCs w:val="20"/>
              </w:rPr>
              <w:t>1</w:t>
            </w:r>
          </w:p>
        </w:tc>
        <w:tc>
          <w:tcPr>
            <w:tcW w:w="2797" w:type="dxa"/>
            <w:tcBorders>
              <w:top w:val="single" w:sz="4" w:space="0" w:color="auto"/>
              <w:left w:val="single" w:sz="4" w:space="0" w:color="auto"/>
              <w:bottom w:val="single" w:sz="4" w:space="0" w:color="auto"/>
              <w:right w:val="single" w:sz="4" w:space="0" w:color="auto"/>
            </w:tcBorders>
            <w:vAlign w:val="center"/>
          </w:tcPr>
          <w:p w:rsidR="008C54A3" w:rsidRPr="005744FC" w:rsidRDefault="008C54A3" w:rsidP="008C54A3">
            <w:pPr>
              <w:widowControl w:val="0"/>
              <w:rPr>
                <w:rFonts w:ascii="GHEA Grapalat" w:hAnsi="GHEA Grapalat"/>
                <w:sz w:val="20"/>
                <w:szCs w:val="20"/>
              </w:rPr>
            </w:pPr>
            <w:r w:rsidRPr="00F22ABC">
              <w:rPr>
                <w:rFonts w:ascii="GHEA Grapalat" w:hAnsi="GHEA Grapalat"/>
              </w:rPr>
              <w:t>Консультационные работы по</w:t>
            </w:r>
            <w:r w:rsidRPr="003E49A7">
              <w:rPr>
                <w:rFonts w:ascii="GHEA Grapalat" w:hAnsi="GHEA Grapalat"/>
              </w:rPr>
              <w:t xml:space="preserve"> </w:t>
            </w:r>
            <w:r w:rsidRPr="00C10E3C">
              <w:rPr>
                <w:rFonts w:ascii="GHEA Grapalat" w:hAnsi="GHEA Grapalat"/>
              </w:rPr>
              <w:t>проектно-сметной документации для реконструкции сети наружного освещения улицы Киевяна г. Еревана</w:t>
            </w: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8C54A3" w:rsidRPr="005744FC" w:rsidRDefault="008C54A3" w:rsidP="008C54A3">
            <w:pPr>
              <w:widowControl w:val="0"/>
              <w:jc w:val="center"/>
              <w:rPr>
                <w:rFonts w:ascii="GHEA Grapalat" w:hAnsi="GHEA Grapalat"/>
                <w:sz w:val="20"/>
                <w:szCs w:val="20"/>
              </w:rPr>
            </w:pPr>
          </w:p>
        </w:tc>
        <w:tc>
          <w:tcPr>
            <w:tcW w:w="1707" w:type="dxa"/>
            <w:tcBorders>
              <w:top w:val="single" w:sz="4" w:space="0" w:color="auto"/>
              <w:left w:val="single" w:sz="4" w:space="0" w:color="auto"/>
              <w:bottom w:val="single" w:sz="4" w:space="0" w:color="auto"/>
              <w:right w:val="single" w:sz="4" w:space="0" w:color="auto"/>
            </w:tcBorders>
            <w:shd w:val="clear" w:color="auto" w:fill="auto"/>
          </w:tcPr>
          <w:p w:rsidR="008C54A3" w:rsidRPr="005744FC" w:rsidRDefault="008C54A3" w:rsidP="008C54A3">
            <w:pPr>
              <w:widowControl w:val="0"/>
              <w:jc w:val="center"/>
              <w:rPr>
                <w:rFonts w:ascii="GHEA Grapalat" w:hAnsi="GHEA Grapalat"/>
                <w:sz w:val="20"/>
                <w:szCs w:val="20"/>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rsidR="008C54A3" w:rsidRPr="005744FC" w:rsidRDefault="008C54A3" w:rsidP="008C54A3">
            <w:pPr>
              <w:widowControl w:val="0"/>
              <w:jc w:val="center"/>
              <w:rPr>
                <w:rFonts w:ascii="GHEA Grapalat" w:hAnsi="GHEA Grapalat"/>
                <w:sz w:val="20"/>
                <w:szCs w:val="20"/>
              </w:rPr>
            </w:pPr>
          </w:p>
        </w:tc>
      </w:tr>
    </w:tbl>
    <w:p w:rsidR="008C54A3" w:rsidRDefault="008C54A3" w:rsidP="00B46D58">
      <w:pPr>
        <w:widowControl w:val="0"/>
        <w:tabs>
          <w:tab w:val="left" w:pos="6804"/>
        </w:tabs>
        <w:jc w:val="center"/>
        <w:rPr>
          <w:rFonts w:ascii="GHEA Grapalat" w:hAnsi="GHEA Grapalat"/>
        </w:rPr>
      </w:pPr>
    </w:p>
    <w:p w:rsidR="008C54A3" w:rsidRDefault="008C54A3"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AC1416" w:rsidRDefault="00AC1416">
      <w:pPr>
        <w:rPr>
          <w:ins w:id="27" w:author="Inesa Kocharyan" w:date="2025-03-21T20:07:00Z"/>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A1391" w:rsidRPr="005D3B25" w:rsidRDefault="002A1391" w:rsidP="002A1391">
      <w:pPr>
        <w:pStyle w:val="BodyTextIndent"/>
        <w:widowControl w:val="0"/>
        <w:spacing w:after="160" w:line="240" w:lineRule="auto"/>
        <w:ind w:firstLine="0"/>
        <w:jc w:val="right"/>
        <w:rPr>
          <w:rFonts w:ascii="GHEA Grapalat" w:hAnsi="GHEA Grapalat" w:cs="Sylfaen"/>
          <w:b/>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297D44">
        <w:rPr>
          <w:rFonts w:ascii="GHEA Grapalat" w:hAnsi="GHEA Grapalat"/>
          <w:b/>
          <w:sz w:val="24"/>
          <w:szCs w:val="24"/>
        </w:rPr>
        <w:t>ЕГС-</w:t>
      </w:r>
      <w:r>
        <w:rPr>
          <w:rFonts w:ascii="GHEA Grapalat" w:hAnsi="GHEA Grapalat"/>
          <w:b/>
          <w:sz w:val="24"/>
          <w:szCs w:val="24"/>
        </w:rPr>
        <w:t>BMKHASHDZB-2</w:t>
      </w:r>
      <w:r w:rsidRPr="005D3B25">
        <w:rPr>
          <w:rFonts w:ascii="GHEA Grapalat" w:hAnsi="GHEA Grapalat"/>
          <w:b/>
          <w:sz w:val="24"/>
          <w:szCs w:val="24"/>
        </w:rPr>
        <w:t>5</w:t>
      </w:r>
      <w:r>
        <w:rPr>
          <w:rFonts w:ascii="GHEA Grapalat" w:hAnsi="GHEA Grapalat"/>
          <w:b/>
          <w:sz w:val="24"/>
          <w:szCs w:val="24"/>
        </w:rPr>
        <w:t>/</w:t>
      </w:r>
      <w:r w:rsidRPr="005D3B25">
        <w:rPr>
          <w:rFonts w:ascii="GHEA Grapalat" w:hAnsi="GHEA Grapalat"/>
          <w:b/>
          <w:sz w:val="24"/>
          <w:szCs w:val="24"/>
        </w:rPr>
        <w:t>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D37511">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AC1416">
        <w:rPr>
          <w:rFonts w:ascii="GHEA Grapalat" w:eastAsiaTheme="minorHAnsi" w:hAnsi="GHEA Grapalat" w:cstheme="minorBidi"/>
          <w:sz w:val="18"/>
          <w:szCs w:val="18"/>
        </w:rPr>
        <w:t>*</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w:t>
      </w:r>
      <w:r w:rsidR="00230DB1">
        <w:rPr>
          <w:rFonts w:ascii="GHEA Grapalat" w:eastAsiaTheme="minorHAnsi" w:hAnsi="GHEA Grapalat" w:cstheme="minorBidi"/>
        </w:rPr>
        <w:t xml:space="preserve">с момента выпуска и в силе </w:t>
      </w:r>
      <w:r w:rsidRPr="00CE3E7A">
        <w:rPr>
          <w:rFonts w:ascii="GHEA Grapalat" w:eastAsiaTheme="minorHAnsi" w:hAnsi="GHEA Grapalat" w:cstheme="minorBidi"/>
        </w:rPr>
        <w:t>со дня вступления в силу договора N________________________ заключаемого  между  бенефициаром и</w:t>
      </w:r>
      <w:del w:id="28" w:author="Inesa Kocharyan" w:date="2023-07-07T17:32:00Z">
        <w:r w:rsidRPr="00CE3E7A" w:rsidDel="00230DB1">
          <w:rPr>
            <w:rFonts w:ascii="GHEA Grapalat" w:eastAsiaTheme="minorHAnsi" w:hAnsi="GHEA Grapalat" w:cstheme="minorBidi"/>
          </w:rPr>
          <w:delText xml:space="preserve"> </w:delText>
        </w:r>
      </w:del>
      <w:r w:rsidRPr="00CE3E7A">
        <w:rPr>
          <w:rFonts w:ascii="GHEA Grapalat" w:eastAsiaTheme="minorHAnsi" w:hAnsi="GHEA Grapalat" w:cstheme="minorBidi"/>
        </w:rPr>
        <w:t xml:space="preserve">    </w:t>
      </w:r>
    </w:p>
    <w:p w:rsidR="00851A6D" w:rsidRPr="00CE3E7A" w:rsidRDefault="00230DB1" w:rsidP="00851A6D">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851A6D"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p>
    <w:p w:rsidR="00851A6D" w:rsidRPr="00CE3E7A" w:rsidRDefault="00230DB1" w:rsidP="00851A6D">
      <w:pPr>
        <w:pStyle w:val="NormalWeb"/>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принципалом </w:t>
      </w:r>
      <w:r w:rsidR="00851A6D" w:rsidRPr="00CE3E7A">
        <w:rPr>
          <w:rFonts w:ascii="GHEA Grapalat" w:eastAsiaTheme="minorHAnsi" w:hAnsi="GHEA Grapalat" w:cstheme="minorBidi"/>
        </w:rPr>
        <w:t xml:space="preserve">и действует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в</w:t>
      </w:r>
      <w:r w:rsidR="00851A6D" w:rsidRPr="00CE3E7A">
        <w:rPr>
          <w:rFonts w:ascii="GHEA Grapalat" w:hAnsi="GHEA Grapalat"/>
        </w:rPr>
        <w:t>ключительно</w:t>
      </w:r>
      <w:r w:rsidR="00851A6D" w:rsidRPr="00CE3E7A">
        <w:rPr>
          <w:rFonts w:ascii="GHEA Grapalat" w:eastAsiaTheme="minorHAnsi" w:hAnsi="GHEA Grapalat" w:cstheme="minorBidi"/>
        </w:rPr>
        <w:t xml:space="preserve">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девяностого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рабочего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дня</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следующего за днем </w:t>
      </w:r>
    </w:p>
    <w:p w:rsidR="00851A6D" w:rsidRPr="00CE3E7A" w:rsidRDefault="00851A6D" w:rsidP="00851A6D">
      <w:pPr>
        <w:pStyle w:val="NormalWeb"/>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NormalWeb"/>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2E4710"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w:t>
      </w:r>
      <w:r w:rsidRPr="00CE3E7A">
        <w:rPr>
          <w:rFonts w:ascii="GHEA Grapalat" w:eastAsiaTheme="minorHAnsi" w:hAnsi="GHEA Grapalat" w:cstheme="minorBidi"/>
        </w:rPr>
        <w:lastRenderedPageBreak/>
        <w:t xml:space="preserve">настоящей гарантии вариант также на адрес электронной почты секретаря оценочной комиссии </w:t>
      </w:r>
      <w:r w:rsidR="002E4710">
        <w:rPr>
          <w:rFonts w:ascii="GHEA Grapalat" w:eastAsiaTheme="minorHAnsi" w:hAnsi="GHEA Grapalat" w:cstheme="minorBidi"/>
        </w:rPr>
        <w:t>--------------------------------------------------------------------------------------------------</w:t>
      </w:r>
    </w:p>
    <w:p w:rsidR="002E4710" w:rsidRDefault="002E4710" w:rsidP="00851A6D">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851A6D" w:rsidRPr="00CE3E7A"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NormalWeb"/>
        <w:shd w:val="clear" w:color="auto" w:fill="FFFFFF"/>
        <w:contextualSpacing/>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2A1391" w:rsidRPr="005D3B25" w:rsidRDefault="002A1391" w:rsidP="002A1391">
      <w:pPr>
        <w:pStyle w:val="BodyTextIndent"/>
        <w:widowControl w:val="0"/>
        <w:spacing w:after="160" w:line="240" w:lineRule="auto"/>
        <w:ind w:firstLine="0"/>
        <w:jc w:val="right"/>
        <w:rPr>
          <w:rFonts w:ascii="GHEA Grapalat" w:hAnsi="GHEA Grapalat" w:cs="Sylfaen"/>
          <w:b/>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297D44">
        <w:rPr>
          <w:rFonts w:ascii="GHEA Grapalat" w:hAnsi="GHEA Grapalat"/>
          <w:b/>
          <w:sz w:val="24"/>
          <w:szCs w:val="24"/>
        </w:rPr>
        <w:t>ЕГС-</w:t>
      </w:r>
      <w:r>
        <w:rPr>
          <w:rFonts w:ascii="GHEA Grapalat" w:hAnsi="GHEA Grapalat"/>
          <w:b/>
          <w:sz w:val="24"/>
          <w:szCs w:val="24"/>
        </w:rPr>
        <w:t>BMKHASHDZB-2</w:t>
      </w:r>
      <w:r w:rsidRPr="005D3B25">
        <w:rPr>
          <w:rFonts w:ascii="GHEA Grapalat" w:hAnsi="GHEA Grapalat"/>
          <w:b/>
          <w:sz w:val="24"/>
          <w:szCs w:val="24"/>
        </w:rPr>
        <w:t>5</w:t>
      </w:r>
      <w:r>
        <w:rPr>
          <w:rFonts w:ascii="GHEA Grapalat" w:hAnsi="GHEA Grapalat"/>
          <w:b/>
          <w:sz w:val="24"/>
          <w:szCs w:val="24"/>
        </w:rPr>
        <w:t>/</w:t>
      </w:r>
      <w:r w:rsidRPr="005D3B25">
        <w:rPr>
          <w:rFonts w:ascii="GHEA Grapalat" w:hAnsi="GHEA Grapalat"/>
          <w:b/>
          <w:sz w:val="24"/>
          <w:szCs w:val="24"/>
        </w:rPr>
        <w:t>1</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10807" w:rsidRPr="00B138F3" w:rsidRDefault="000A214C" w:rsidP="00010807">
      <w:pPr>
        <w:widowControl w:val="0"/>
        <w:tabs>
          <w:tab w:val="left" w:pos="567"/>
        </w:tabs>
        <w:ind w:firstLine="709"/>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010807" w:rsidRPr="00B138F3">
        <w:rPr>
          <w:rFonts w:ascii="GHEA Grapalat" w:hAnsi="GHEA Grapalat"/>
          <w:spacing w:val="-6"/>
          <w:sz w:val="22"/>
          <w:szCs w:val="22"/>
        </w:rPr>
        <w:t xml:space="preserve">Компания участвует в организованной </w:t>
      </w:r>
      <w:r w:rsidR="00010807" w:rsidRPr="00075E1E">
        <w:rPr>
          <w:rFonts w:ascii="GHEA Grapalat" w:hAnsi="GHEA Grapalat"/>
          <w:sz w:val="22"/>
          <w:lang w:eastAsia="en-US" w:bidi="ar-SA"/>
        </w:rPr>
        <w:t xml:space="preserve">ЗАО “Ергорсвет” </w:t>
      </w:r>
      <w:r w:rsidR="00010807" w:rsidRPr="00B138F3">
        <w:rPr>
          <w:rFonts w:ascii="GHEA Grapalat" w:hAnsi="GHEA Grapalat"/>
          <w:spacing w:val="-6"/>
          <w:sz w:val="22"/>
          <w:szCs w:val="22"/>
        </w:rPr>
        <w:t xml:space="preserve">(далее — Заказчик) </w:t>
      </w:r>
    </w:p>
    <w:p w:rsidR="00010807" w:rsidRPr="001F7081" w:rsidRDefault="00010807" w:rsidP="00010807">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Pr="00297D44">
        <w:rPr>
          <w:rFonts w:ascii="GHEA Grapalat" w:hAnsi="GHEA Grapalat"/>
          <w:b/>
        </w:rPr>
        <w:t>ЕГС-</w:t>
      </w:r>
      <w:r>
        <w:rPr>
          <w:rFonts w:ascii="GHEA Grapalat" w:hAnsi="GHEA Grapalat"/>
          <w:b/>
        </w:rPr>
        <w:t>BMKHASHDZB-2</w:t>
      </w:r>
      <w:r w:rsidRPr="005D3B25">
        <w:rPr>
          <w:rFonts w:ascii="GHEA Grapalat" w:hAnsi="GHEA Grapalat"/>
          <w:b/>
        </w:rPr>
        <w:t>5</w:t>
      </w:r>
      <w:r>
        <w:rPr>
          <w:rFonts w:ascii="GHEA Grapalat" w:hAnsi="GHEA Grapalat"/>
          <w:b/>
        </w:rPr>
        <w:t>/</w:t>
      </w:r>
      <w:r w:rsidRPr="005D3B25">
        <w:rPr>
          <w:rFonts w:ascii="GHEA Grapalat" w:hAnsi="GHEA Grapalat"/>
          <w:b/>
        </w:rPr>
        <w:t>1</w:t>
      </w:r>
      <w:r w:rsidRPr="001F7081">
        <w:rPr>
          <w:rFonts w:ascii="GHEA Grapalat" w:hAnsi="GHEA Grapalat"/>
          <w:b/>
        </w:rPr>
        <w:t>.</w:t>
      </w:r>
    </w:p>
    <w:p w:rsidR="000A214C" w:rsidRPr="00B138F3" w:rsidRDefault="000A214C" w:rsidP="00010807">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5A4A64" w:rsidRPr="005D3B25" w:rsidRDefault="005A4A64" w:rsidP="005A4A64">
      <w:pPr>
        <w:pStyle w:val="BodyTextIndent"/>
        <w:widowControl w:val="0"/>
        <w:spacing w:after="160" w:line="240" w:lineRule="auto"/>
        <w:ind w:firstLine="0"/>
        <w:jc w:val="right"/>
        <w:rPr>
          <w:rFonts w:ascii="GHEA Grapalat" w:hAnsi="GHEA Grapalat" w:cs="Sylfaen"/>
          <w:b/>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297D44">
        <w:rPr>
          <w:rFonts w:ascii="GHEA Grapalat" w:hAnsi="GHEA Grapalat"/>
          <w:b/>
          <w:sz w:val="24"/>
          <w:szCs w:val="24"/>
        </w:rPr>
        <w:t>ЕГС-</w:t>
      </w:r>
      <w:r>
        <w:rPr>
          <w:rFonts w:ascii="GHEA Grapalat" w:hAnsi="GHEA Grapalat"/>
          <w:b/>
          <w:sz w:val="24"/>
          <w:szCs w:val="24"/>
        </w:rPr>
        <w:t>BMKHASHDZB-2</w:t>
      </w:r>
      <w:r w:rsidRPr="005D3B25">
        <w:rPr>
          <w:rFonts w:ascii="GHEA Grapalat" w:hAnsi="GHEA Grapalat"/>
          <w:b/>
          <w:sz w:val="24"/>
          <w:szCs w:val="24"/>
        </w:rPr>
        <w:t>5</w:t>
      </w:r>
      <w:r>
        <w:rPr>
          <w:rFonts w:ascii="GHEA Grapalat" w:hAnsi="GHEA Grapalat"/>
          <w:b/>
          <w:sz w:val="24"/>
          <w:szCs w:val="24"/>
        </w:rPr>
        <w:t>/</w:t>
      </w:r>
      <w:r w:rsidRPr="005D3B25">
        <w:rPr>
          <w:rFonts w:ascii="GHEA Grapalat" w:hAnsi="GHEA Grapalat"/>
          <w:b/>
          <w:sz w:val="24"/>
          <w:szCs w:val="24"/>
        </w:rPr>
        <w:t>1</w:t>
      </w:r>
    </w:p>
    <w:p w:rsidR="005A4A64" w:rsidRDefault="005A4A64" w:rsidP="00BB28C8">
      <w:pPr>
        <w:widowControl w:val="0"/>
        <w:spacing w:after="160" w:line="360" w:lineRule="auto"/>
        <w:jc w:val="center"/>
        <w:rPr>
          <w:rFonts w:ascii="GHEA Grapalat" w:hAnsi="GHEA Grapalat"/>
          <w:b/>
        </w:rPr>
      </w:pPr>
    </w:p>
    <w:p w:rsidR="007D6482" w:rsidRDefault="005A4A64" w:rsidP="007D6482">
      <w:pPr>
        <w:widowControl w:val="0"/>
        <w:spacing w:line="276" w:lineRule="auto"/>
        <w:jc w:val="center"/>
        <w:rPr>
          <w:rFonts w:ascii="GHEA Grapalat" w:hAnsi="GHEA Grapalat"/>
          <w:b/>
        </w:rPr>
      </w:pPr>
      <w:r>
        <w:rPr>
          <w:rFonts w:ascii="GHEA Grapalat" w:hAnsi="GHEA Grapalat"/>
          <w:b/>
        </w:rPr>
        <w:t xml:space="preserve">ДОГОВОР </w:t>
      </w:r>
      <w:r w:rsidRPr="009F3DC7">
        <w:rPr>
          <w:rFonts w:ascii="GHEA Grapalat" w:hAnsi="GHEA Grapalat"/>
          <w:b/>
        </w:rPr>
        <w:t xml:space="preserve"> ЗАКУПКИ </w:t>
      </w:r>
      <w:r w:rsidRPr="007846EE">
        <w:rPr>
          <w:rFonts w:ascii="GHEA Grapalat" w:hAnsi="GHEA Grapalat"/>
          <w:b/>
        </w:rPr>
        <w:br/>
      </w:r>
      <w:r w:rsidRPr="009F3DC7">
        <w:rPr>
          <w:rFonts w:ascii="GHEA Grapalat" w:hAnsi="GHEA Grapalat"/>
          <w:b/>
        </w:rPr>
        <w:t xml:space="preserve">НА </w:t>
      </w:r>
      <w:r w:rsidR="007D6482">
        <w:rPr>
          <w:rFonts w:ascii="GHEA Grapalat" w:hAnsi="GHEA Grapalat"/>
          <w:b/>
        </w:rPr>
        <w:t>КОНСАЛТИНГОВЫЕ РАБОТ</w:t>
      </w:r>
      <w:r w:rsidR="007D6482" w:rsidRPr="007D6482">
        <w:rPr>
          <w:rFonts w:ascii="GHEA Grapalat" w:hAnsi="GHEA Grapalat"/>
          <w:b/>
        </w:rPr>
        <w:t xml:space="preserve"> </w:t>
      </w:r>
    </w:p>
    <w:p w:rsidR="005A4A64" w:rsidRPr="005D3B25" w:rsidRDefault="005A4A64" w:rsidP="007D6482">
      <w:pPr>
        <w:widowControl w:val="0"/>
        <w:spacing w:line="276" w:lineRule="auto"/>
        <w:jc w:val="center"/>
        <w:rPr>
          <w:rFonts w:ascii="GHEA Grapalat" w:hAnsi="GHEA Grapalat"/>
          <w:b/>
        </w:rPr>
      </w:pPr>
      <w:r w:rsidRPr="009F3DC7">
        <w:rPr>
          <w:rFonts w:ascii="GHEA Grapalat" w:hAnsi="GHEA Grapalat"/>
          <w:b/>
        </w:rPr>
        <w:t xml:space="preserve">№ </w:t>
      </w:r>
      <w:r w:rsidRPr="00297D44">
        <w:rPr>
          <w:rFonts w:ascii="GHEA Grapalat" w:hAnsi="GHEA Grapalat"/>
          <w:b/>
        </w:rPr>
        <w:t>ЕГС-</w:t>
      </w:r>
      <w:r>
        <w:rPr>
          <w:rFonts w:ascii="GHEA Grapalat" w:hAnsi="GHEA Grapalat"/>
          <w:b/>
        </w:rPr>
        <w:t>BMKHASHDZB-2</w:t>
      </w:r>
      <w:r w:rsidRPr="005D3B25">
        <w:rPr>
          <w:rFonts w:ascii="GHEA Grapalat" w:hAnsi="GHEA Grapalat"/>
          <w:b/>
        </w:rPr>
        <w:t>5</w:t>
      </w:r>
      <w:r>
        <w:rPr>
          <w:rFonts w:ascii="GHEA Grapalat" w:hAnsi="GHEA Grapalat"/>
          <w:b/>
        </w:rPr>
        <w:t>/</w:t>
      </w:r>
      <w:r w:rsidRPr="005D3B25">
        <w:rPr>
          <w:rFonts w:ascii="GHEA Grapalat" w:hAnsi="GHEA Grapalat"/>
          <w:b/>
        </w:rPr>
        <w:t>1</w:t>
      </w:r>
    </w:p>
    <w:p w:rsidR="005A4A64" w:rsidRPr="005D3B25" w:rsidRDefault="005A4A64" w:rsidP="005A4A64">
      <w:pPr>
        <w:pStyle w:val="BodyTextIndent"/>
        <w:widowControl w:val="0"/>
        <w:spacing w:line="276" w:lineRule="auto"/>
        <w:ind w:firstLine="0"/>
        <w:jc w:val="center"/>
        <w:rPr>
          <w:rFonts w:ascii="GHEA Grapalat" w:hAnsi="GHEA Grapalat" w:cs="Sylfae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5A4A64" w:rsidTr="0068648E">
        <w:tc>
          <w:tcPr>
            <w:tcW w:w="4643" w:type="dxa"/>
          </w:tcPr>
          <w:p w:rsidR="005A4A64" w:rsidRPr="00AC1122" w:rsidRDefault="005A4A64" w:rsidP="0068648E">
            <w:pPr>
              <w:widowControl w:val="0"/>
              <w:spacing w:after="160" w:line="360" w:lineRule="auto"/>
              <w:rPr>
                <w:rFonts w:ascii="GHEA Grapalat" w:hAnsi="GHEA Grapalat"/>
                <w:b/>
                <w:u w:val="single"/>
                <w:lang w:val="en-US"/>
              </w:rPr>
            </w:pPr>
            <w:r w:rsidRPr="009F3DC7">
              <w:rPr>
                <w:rFonts w:ascii="GHEA Grapalat" w:hAnsi="GHEA Grapalat"/>
              </w:rPr>
              <w:t>г.</w:t>
            </w:r>
            <w:r>
              <w:rPr>
                <w:rFonts w:ascii="GHEA Grapalat" w:hAnsi="GHEA Grapalat"/>
                <w:lang w:val="en-US"/>
              </w:rPr>
              <w:t>Ереван</w:t>
            </w:r>
          </w:p>
        </w:tc>
        <w:tc>
          <w:tcPr>
            <w:tcW w:w="4644" w:type="dxa"/>
          </w:tcPr>
          <w:p w:rsidR="005A4A64" w:rsidRDefault="005A4A64" w:rsidP="0068648E">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25</w:t>
            </w:r>
            <w:r>
              <w:rPr>
                <w:rFonts w:ascii="GHEA Grapalat" w:hAnsi="GHEA Grapalat"/>
                <w:lang w:val="en-US"/>
              </w:rPr>
              <w:tab/>
            </w:r>
            <w:r w:rsidRPr="009F3DC7">
              <w:rPr>
                <w:rFonts w:ascii="GHEA Grapalat" w:hAnsi="GHEA Grapalat"/>
              </w:rPr>
              <w:t>г.</w:t>
            </w:r>
          </w:p>
        </w:tc>
      </w:tr>
    </w:tbl>
    <w:p w:rsidR="005A4A64" w:rsidRPr="00433A59" w:rsidRDefault="005A4A64" w:rsidP="005A4A64">
      <w:pPr>
        <w:widowControl w:val="0"/>
        <w:spacing w:after="160" w:line="360" w:lineRule="auto"/>
        <w:jc w:val="center"/>
        <w:rPr>
          <w:rFonts w:ascii="GHEA Grapalat" w:hAnsi="GHEA Grapalat"/>
          <w:b/>
          <w:u w:val="single"/>
          <w:lang w:val="en-US"/>
        </w:rPr>
      </w:pPr>
    </w:p>
    <w:p w:rsidR="005A4A64" w:rsidRPr="009F3DC7" w:rsidRDefault="005A4A64" w:rsidP="005A4A64">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5A4A64" w:rsidRPr="009F3DC7" w:rsidRDefault="005A4A64" w:rsidP="005A4A64">
      <w:pPr>
        <w:widowControl w:val="0"/>
        <w:spacing w:after="160" w:line="360" w:lineRule="auto"/>
        <w:ind w:firstLine="567"/>
        <w:jc w:val="both"/>
        <w:rPr>
          <w:rFonts w:ascii="GHEA Grapalat" w:hAnsi="GHEA Grapalat"/>
          <w:i/>
        </w:rPr>
      </w:pPr>
    </w:p>
    <w:p w:rsidR="005A4A64" w:rsidRPr="009F3DC7" w:rsidRDefault="005A4A64" w:rsidP="005A4A64">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5A4A64" w:rsidRDefault="005A4A64" w:rsidP="005A4A64">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 xml:space="preserve">Заказчик поручает, а Исполнитель принимает </w:t>
      </w:r>
      <w:r>
        <w:rPr>
          <w:rFonts w:ascii="GHEA Grapalat" w:hAnsi="GHEA Grapalat"/>
        </w:rPr>
        <w:t xml:space="preserve">обязательство </w:t>
      </w:r>
      <w:r w:rsidRPr="005D3B25">
        <w:rPr>
          <w:rFonts w:ascii="GHEA Grapalat" w:hAnsi="GHEA Grapalat"/>
        </w:rPr>
        <w:t>к</w:t>
      </w:r>
      <w:r w:rsidRPr="00F22ABC">
        <w:rPr>
          <w:rFonts w:ascii="GHEA Grapalat" w:hAnsi="GHEA Grapalat"/>
        </w:rPr>
        <w:t>онсультационны</w:t>
      </w:r>
      <w:r w:rsidRPr="005D3B25">
        <w:rPr>
          <w:rFonts w:ascii="GHEA Grapalat" w:hAnsi="GHEA Grapalat"/>
        </w:rPr>
        <w:t>х</w:t>
      </w:r>
      <w:r w:rsidRPr="00F22ABC">
        <w:rPr>
          <w:rFonts w:ascii="GHEA Grapalat" w:hAnsi="GHEA Grapalat"/>
        </w:rPr>
        <w:t xml:space="preserve"> работ по</w:t>
      </w:r>
      <w:r w:rsidRPr="003E49A7">
        <w:rPr>
          <w:rFonts w:ascii="GHEA Grapalat" w:hAnsi="GHEA Grapalat"/>
        </w:rPr>
        <w:t xml:space="preserve"> </w:t>
      </w:r>
      <w:r w:rsidRPr="00C10E3C">
        <w:rPr>
          <w:rFonts w:ascii="GHEA Grapalat" w:hAnsi="GHEA Grapalat"/>
        </w:rPr>
        <w:t>проектно-сметной документации для реконструкции сети наружного освещения улицы Киевяна г. Еревана</w:t>
      </w:r>
      <w:r w:rsidRPr="003E49A7">
        <w:rPr>
          <w:rFonts w:ascii="GHEA Grapalat" w:hAnsi="GHEA Grapalat"/>
        </w:rPr>
        <w:t xml:space="preserve"> </w:t>
      </w:r>
      <w:r w:rsidRPr="009F3DC7">
        <w:rPr>
          <w:rFonts w:ascii="GHEA Grapalat" w:hAnsi="GHEA Grapalat"/>
        </w:rPr>
        <w:t>(далее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5A4A64" w:rsidRDefault="005A4A64" w:rsidP="005A4A64">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5A4A64" w:rsidRDefault="005A4A64" w:rsidP="005A4A64">
      <w:pPr>
        <w:rPr>
          <w:rFonts w:ascii="GHEA Grapalat" w:hAnsi="GHEA Grapalat"/>
        </w:rPr>
      </w:pPr>
      <w:r>
        <w:rPr>
          <w:rFonts w:ascii="GHEA Grapalat" w:hAnsi="GHEA Grapalat"/>
        </w:rPr>
        <w:br w:type="page"/>
      </w:r>
    </w:p>
    <w:p w:rsidR="005A4A64" w:rsidRPr="001D4C6F" w:rsidRDefault="005A4A64" w:rsidP="005A4A64">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5A4A64" w:rsidRPr="009F3DC7" w:rsidRDefault="005A4A64" w:rsidP="005A4A64">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5A4A64" w:rsidRPr="009F3DC7" w:rsidRDefault="005A4A64" w:rsidP="005A4A64">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5A4A64" w:rsidRPr="009F3DC7" w:rsidRDefault="005A4A64" w:rsidP="005A4A64">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5A4A64" w:rsidRPr="009F3DC7" w:rsidRDefault="005A4A64" w:rsidP="005A4A64">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5A4A64" w:rsidRPr="009F3DC7" w:rsidRDefault="005A4A64" w:rsidP="005A4A64">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5A4A64" w:rsidRPr="009F3DC7" w:rsidRDefault="005A4A64" w:rsidP="005A4A64">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5A4A64" w:rsidRPr="009F3DC7" w:rsidRDefault="005A4A64" w:rsidP="005A4A64">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5A4A64" w:rsidRPr="009F3DC7" w:rsidRDefault="005A4A64" w:rsidP="005A4A64">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5A4A64" w:rsidRPr="009F3DC7" w:rsidRDefault="005A4A64" w:rsidP="005A4A64">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5A4A64" w:rsidRPr="009F3DC7" w:rsidRDefault="005A4A64" w:rsidP="005A4A64">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5A4A64" w:rsidRPr="009F3DC7" w:rsidRDefault="005A4A64" w:rsidP="005A4A64">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 xml:space="preserve">В случае приемки результата работы, уплачивать Исполнителю суммы, подлежащие уплате последнему, а в случае нарушения срока — также </w:t>
      </w:r>
      <w:r w:rsidRPr="009F3DC7">
        <w:rPr>
          <w:rFonts w:ascii="GHEA Grapalat" w:hAnsi="GHEA Grapalat"/>
        </w:rPr>
        <w:lastRenderedPageBreak/>
        <w:t>предусмотренную пунктом 5.5 договора пеню.</w:t>
      </w:r>
    </w:p>
    <w:p w:rsidR="005A4A64" w:rsidRPr="009F3DC7" w:rsidRDefault="005A4A64" w:rsidP="005A4A64">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5A4A64" w:rsidRPr="009F3DC7" w:rsidRDefault="005A4A64" w:rsidP="005A4A64">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5A4A64" w:rsidRPr="009F3DC7" w:rsidRDefault="005A4A64" w:rsidP="005A4A64">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5A4A64" w:rsidRPr="009F3DC7" w:rsidRDefault="005A4A64" w:rsidP="005A4A64">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5A4A64" w:rsidRPr="009F3DC7" w:rsidRDefault="005A4A64" w:rsidP="005A4A64">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5A4A64" w:rsidRPr="009F3DC7" w:rsidRDefault="005A4A64" w:rsidP="005A4A64">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5A4A64" w:rsidRDefault="005A4A64" w:rsidP="005A4A64">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5A4A64" w:rsidRDefault="005A4A64" w:rsidP="005A4A64">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5A4A64" w:rsidRDefault="005A4A64" w:rsidP="005A4A64">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w:t>
      </w:r>
      <w:r w:rsidRPr="005D3B25">
        <w:rPr>
          <w:rFonts w:ascii="GHEA Grapalat" w:hAnsi="GHEA Grapalat"/>
        </w:rPr>
        <w:t>2</w:t>
      </w:r>
      <w:r>
        <w:rPr>
          <w:rFonts w:ascii="GHEA Grapalat" w:hAnsi="GHEA Grapalat"/>
        </w:rPr>
        <w:t xml:space="preserve"> экземпляр акта сдачи-приемки (Приложение № 3). </w:t>
      </w:r>
    </w:p>
    <w:p w:rsidR="005A4A64" w:rsidRDefault="005A4A64" w:rsidP="005A4A64">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A4A64" w:rsidRDefault="005A4A64" w:rsidP="005A4A64">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A4A64" w:rsidRDefault="005A4A64" w:rsidP="005A4A64">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 xml:space="preserve">в отношении Исполнителя применяет меры ответственности, </w:t>
      </w:r>
      <w:r>
        <w:rPr>
          <w:rFonts w:ascii="GHEA Grapalat" w:hAnsi="GHEA Grapalat"/>
        </w:rPr>
        <w:lastRenderedPageBreak/>
        <w:t>предусмотренные договором.</w:t>
      </w:r>
    </w:p>
    <w:p w:rsidR="005A4A64" w:rsidRDefault="005A4A64" w:rsidP="005A4A64">
      <w:pPr>
        <w:widowControl w:val="0"/>
        <w:tabs>
          <w:tab w:val="left" w:pos="1134"/>
        </w:tabs>
        <w:spacing w:after="160" w:line="336"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Pr="005D3B25">
        <w:rPr>
          <w:rFonts w:ascii="GHEA Grapalat" w:hAnsi="GHEA Grapalat"/>
        </w:rPr>
        <w:t>20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5A4A64" w:rsidRDefault="005A4A64" w:rsidP="005A4A64">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5A4A64" w:rsidRPr="009F3DC7" w:rsidRDefault="005A4A64" w:rsidP="005A4A64">
      <w:pPr>
        <w:widowControl w:val="0"/>
        <w:spacing w:after="160" w:line="360" w:lineRule="auto"/>
        <w:jc w:val="center"/>
        <w:rPr>
          <w:rFonts w:ascii="GHEA Grapalat" w:hAnsi="GHEA Grapalat" w:cs="Sylfaen"/>
          <w:b/>
        </w:rPr>
      </w:pPr>
    </w:p>
    <w:p w:rsidR="005A4A64" w:rsidRPr="009F3DC7" w:rsidRDefault="005A4A64" w:rsidP="005A4A64">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5A4A64" w:rsidRPr="009F3DC7" w:rsidRDefault="005A4A64" w:rsidP="005A4A64">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Pr>
          <w:rStyle w:val="FootnoteReference"/>
          <w:rFonts w:ascii="GHEA Grapalat" w:hAnsi="GHEA Grapalat"/>
        </w:rPr>
        <w:footnoteReference w:customMarkFollows="1" w:id="13"/>
        <w:t>18</w:t>
      </w:r>
      <w:r w:rsidRPr="009F3DC7">
        <w:rPr>
          <w:rFonts w:ascii="GHEA Grapalat" w:hAnsi="GHEA Grapalat"/>
        </w:rPr>
        <w:t xml:space="preserve">. </w:t>
      </w:r>
    </w:p>
    <w:p w:rsidR="005A4A64" w:rsidRPr="00EF1C40" w:rsidRDefault="005A4A64" w:rsidP="005A4A64">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5A4A64" w:rsidRPr="009F3DC7" w:rsidRDefault="005A4A64" w:rsidP="005A4A64">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5A4A64" w:rsidRPr="005D3B25" w:rsidRDefault="005A4A64" w:rsidP="005A4A64">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w:t>
      </w:r>
      <w:r w:rsidRPr="00016450">
        <w:rPr>
          <w:rFonts w:ascii="GHEA Grapalat" w:hAnsi="GHEA Grapalat"/>
        </w:rPr>
        <w:t xml:space="preserve">Перечисление денежных средств производится на основании акта </w:t>
      </w:r>
      <w:r w:rsidRPr="00B02E29">
        <w:rPr>
          <w:rFonts w:ascii="GHEA Grapalat" w:hAnsi="GHEA Grapalat"/>
        </w:rPr>
        <w:t>сдачи</w:t>
      </w:r>
      <w:r w:rsidRPr="00BB2DC2">
        <w:rPr>
          <w:rFonts w:ascii="GHEA Grapalat" w:hAnsi="GHEA Grapalat"/>
        </w:rPr>
        <w:t>-</w:t>
      </w:r>
      <w:r w:rsidRPr="00B02E29">
        <w:rPr>
          <w:rFonts w:ascii="GHEA Grapalat" w:hAnsi="GHEA Grapalat"/>
        </w:rPr>
        <w:t>приемки</w:t>
      </w:r>
      <w:r w:rsidRPr="006211E3">
        <w:rPr>
          <w:rFonts w:ascii="GHEA Grapalat" w:hAnsi="GHEA Grapalat"/>
        </w:rPr>
        <w:t>.</w:t>
      </w:r>
      <w:r w:rsidRPr="00016450">
        <w:rPr>
          <w:rFonts w:ascii="GHEA Grapalat" w:hAnsi="GHEA Grapalat"/>
        </w:rPr>
        <w:t xml:space="preserve">  </w:t>
      </w:r>
      <w:r>
        <w:rPr>
          <w:rFonts w:ascii="GHEA Grapalat" w:hAnsi="GHEA Grapalat"/>
        </w:rPr>
        <w:t xml:space="preserve">Оплата производится в течение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9F3DC7">
        <w:rPr>
          <w:rFonts w:ascii="GHEA Grapalat" w:hAnsi="GHEA Grapalat"/>
        </w:rPr>
        <w:t>работ</w:t>
      </w:r>
      <w:r w:rsidRPr="005D3B25">
        <w:rPr>
          <w:rFonts w:ascii="GHEA Grapalat" w:hAnsi="GHEA Grapalat"/>
        </w:rPr>
        <w:t xml:space="preserve"> </w:t>
      </w:r>
      <w:r w:rsidRPr="00B02E29">
        <w:rPr>
          <w:rFonts w:ascii="GHEA Grapalat" w:hAnsi="GHEA Grapalat"/>
        </w:rPr>
        <w:t>Заказчик</w:t>
      </w:r>
      <w:r w:rsidRPr="006211E3">
        <w:rPr>
          <w:rFonts w:ascii="GHEA Grapalat" w:hAnsi="GHEA Grapalat"/>
        </w:rPr>
        <w:t>о</w:t>
      </w:r>
      <w:r w:rsidRPr="0095542C">
        <w:rPr>
          <w:rFonts w:ascii="GHEA Grapalat" w:hAnsi="GHEA Grapalat"/>
        </w:rPr>
        <w:t>м</w:t>
      </w:r>
      <w:r w:rsidRPr="007F5FB4">
        <w:rPr>
          <w:rFonts w:ascii="GHEA Grapalat" w:hAnsi="GHEA Grapalat"/>
        </w:rPr>
        <w:t>.</w:t>
      </w:r>
      <w:r w:rsidRPr="00A772AC">
        <w:rPr>
          <w:rFonts w:ascii="GHEA Grapalat" w:hAnsi="GHEA Grapalat"/>
        </w:rPr>
        <w:t xml:space="preserve"> </w:t>
      </w:r>
      <w:r>
        <w:rPr>
          <w:rFonts w:ascii="GHEA Grapalat" w:hAnsi="GHEA Grapalat"/>
        </w:rPr>
        <w:t xml:space="preserve">(Приложение № </w:t>
      </w:r>
      <w:r w:rsidRPr="006211E3">
        <w:rPr>
          <w:rFonts w:ascii="GHEA Grapalat" w:hAnsi="GHEA Grapalat"/>
        </w:rPr>
        <w:t xml:space="preserve"> 2</w:t>
      </w:r>
      <w:r>
        <w:rPr>
          <w:rFonts w:ascii="GHEA Grapalat" w:hAnsi="GHEA Grapalat"/>
        </w:rPr>
        <w:t>)</w:t>
      </w:r>
      <w:r w:rsidRPr="005D3B25">
        <w:rPr>
          <w:rFonts w:ascii="GHEA Grapalat" w:hAnsi="GHEA Grapalat"/>
        </w:rPr>
        <w:t>.</w:t>
      </w:r>
    </w:p>
    <w:p w:rsidR="005A4A64" w:rsidRPr="00C02868" w:rsidRDefault="005A4A64" w:rsidP="005A4A64">
      <w:pPr>
        <w:widowControl w:val="0"/>
        <w:tabs>
          <w:tab w:val="left" w:pos="1134"/>
        </w:tabs>
        <w:spacing w:after="160" w:line="341" w:lineRule="auto"/>
        <w:ind w:firstLine="567"/>
        <w:jc w:val="both"/>
        <w:rPr>
          <w:rFonts w:ascii="GHEA Grapalat" w:hAnsi="GHEA Grapalat"/>
          <w:lang w:val="hy-AM"/>
        </w:rPr>
      </w:pPr>
    </w:p>
    <w:p w:rsidR="005A4A64" w:rsidRPr="009F3DC7" w:rsidRDefault="005A4A64" w:rsidP="005A4A64">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5A4A64" w:rsidRPr="009F3DC7" w:rsidRDefault="005A4A64" w:rsidP="005A4A64">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5A4A64" w:rsidRPr="009F3DC7" w:rsidRDefault="005A4A64" w:rsidP="005A4A64">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lastRenderedPageBreak/>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14"/>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5A4A64" w:rsidRPr="009F3DC7" w:rsidRDefault="005A4A64" w:rsidP="005A4A64">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5A4A64" w:rsidRDefault="005A4A64" w:rsidP="005A4A64">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5A4A64" w:rsidRPr="009F3DC7" w:rsidRDefault="005A4A64" w:rsidP="005A4A64">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5A4A64" w:rsidRPr="009F3DC7" w:rsidRDefault="005A4A64" w:rsidP="005A4A64">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A4A64" w:rsidRPr="009F3DC7" w:rsidRDefault="005A4A64" w:rsidP="005A4A64">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5A4A64" w:rsidRPr="009F3DC7" w:rsidRDefault="005A4A64" w:rsidP="005A4A64">
      <w:pPr>
        <w:widowControl w:val="0"/>
        <w:spacing w:after="160" w:line="360" w:lineRule="auto"/>
        <w:ind w:firstLine="567"/>
        <w:jc w:val="both"/>
        <w:rPr>
          <w:rFonts w:ascii="GHEA Grapalat" w:hAnsi="GHEA Grapalat" w:cs="Sylfaen"/>
        </w:rPr>
      </w:pPr>
    </w:p>
    <w:p w:rsidR="005A4A64" w:rsidRPr="009F3DC7" w:rsidRDefault="005A4A64" w:rsidP="005A4A64">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5A4A64" w:rsidRPr="009F3DC7" w:rsidRDefault="005A4A64" w:rsidP="005A4A64">
      <w:pPr>
        <w:widowControl w:val="0"/>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w:t>
      </w:r>
      <w:r w:rsidRPr="009F3DC7">
        <w:rPr>
          <w:rFonts w:ascii="GHEA Grapalat" w:hAnsi="GHEA Grapalat"/>
        </w:rPr>
        <w:lastRenderedPageBreak/>
        <w:t>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A4A64" w:rsidRDefault="005A4A64" w:rsidP="005A4A64">
      <w:pPr>
        <w:rPr>
          <w:rFonts w:ascii="GHEA Grapalat" w:hAnsi="GHEA Grapalat" w:cs="Sylfaen"/>
        </w:rPr>
      </w:pPr>
    </w:p>
    <w:p w:rsidR="005A4A64" w:rsidRPr="009F3DC7" w:rsidRDefault="005A4A64" w:rsidP="005A4A64">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5A4A64" w:rsidRPr="009F3DC7" w:rsidRDefault="005A4A64" w:rsidP="005A4A64">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5A4A64" w:rsidRPr="009F3DC7" w:rsidRDefault="005A4A64" w:rsidP="005A4A64">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5A4A64" w:rsidRPr="00D443DF" w:rsidRDefault="005A4A64" w:rsidP="005A4A64">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Pr="00E02449">
        <w:rPr>
          <w:rFonts w:ascii="GHEA Grapalat" w:hAnsi="GHEA Grapalat"/>
        </w:rPr>
        <w:t>в одностороннем порядке</w:t>
      </w:r>
      <w:r w:rsidRPr="00E02449">
        <w:rPr>
          <w:rFonts w:ascii="GHEA Grapalat" w:hAnsi="GHEA Grapalat"/>
          <w:lang w:val="hy-AM"/>
        </w:rPr>
        <w:t xml:space="preserve"> расторгает договор</w:t>
      </w:r>
      <w:r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w:t>
      </w:r>
      <w:r w:rsidRPr="00D443DF">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A4A64" w:rsidRPr="00D443DF" w:rsidRDefault="005A4A64" w:rsidP="005A4A64">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5A4A64" w:rsidRPr="009F3DC7" w:rsidRDefault="005A4A64" w:rsidP="005A4A64">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5A4A64" w:rsidRPr="009F3DC7" w:rsidRDefault="005A4A64" w:rsidP="005A4A64">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5A4A64" w:rsidRPr="009F3DC7" w:rsidRDefault="005A4A64" w:rsidP="005A4A64">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A4A64" w:rsidRPr="00D443DF" w:rsidRDefault="005A4A64" w:rsidP="005A4A64">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5A4A64" w:rsidRPr="009F3DC7" w:rsidRDefault="005A4A64" w:rsidP="005A4A64">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5A4A64" w:rsidRPr="009F3DC7" w:rsidRDefault="005A4A64" w:rsidP="005A4A64">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15"/>
        <w:t>22</w:t>
      </w:r>
      <w:r w:rsidRPr="009F3DC7">
        <w:rPr>
          <w:rFonts w:ascii="GHEA Grapalat" w:hAnsi="GHEA Grapalat"/>
        </w:rPr>
        <w:t>.</w:t>
      </w:r>
    </w:p>
    <w:p w:rsidR="005A4A64" w:rsidRPr="009F3DC7" w:rsidRDefault="005A4A64" w:rsidP="005A4A64">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w:t>
      </w:r>
      <w:r w:rsidRPr="009F3DC7">
        <w:rPr>
          <w:rFonts w:ascii="GHEA Grapalat" w:hAnsi="GHEA Grapalat"/>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6"/>
        <w:t>23</w:t>
      </w:r>
      <w:r w:rsidRPr="009F3DC7">
        <w:rPr>
          <w:rFonts w:ascii="GHEA Grapalat" w:hAnsi="GHEA Grapalat"/>
        </w:rPr>
        <w:t>.</w:t>
      </w:r>
    </w:p>
    <w:p w:rsidR="005A4A64" w:rsidRPr="009F3DC7" w:rsidRDefault="005A4A64" w:rsidP="005A4A64">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w:t>
      </w:r>
      <w:r>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5A4A64" w:rsidRPr="009F3DC7" w:rsidRDefault="005A4A64" w:rsidP="005A4A64">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A4A64" w:rsidRPr="009F3DC7" w:rsidRDefault="005A4A64" w:rsidP="005A4A64">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A4A64" w:rsidRPr="009F3DC7" w:rsidRDefault="005A4A64" w:rsidP="005A4A64">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w:t>
      </w:r>
      <w:r w:rsidRPr="009F3DC7">
        <w:rPr>
          <w:rFonts w:ascii="GHEA Grapalat" w:hAnsi="GHEA Grapalat"/>
        </w:rPr>
        <w:lastRenderedPageBreak/>
        <w:t>порядке, установленном законодательством Республики Армения.</w:t>
      </w:r>
    </w:p>
    <w:p w:rsidR="005A4A64" w:rsidRDefault="005A4A64" w:rsidP="005A4A64">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CA2E3E">
        <w:rPr>
          <w:rFonts w:ascii="GHEA Grapalat" w:hAnsi="GHEA Grapalat"/>
        </w:rPr>
        <w:t xml:space="preserve"> </w:t>
      </w:r>
      <w:r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rsidR="005A4A64" w:rsidRPr="00804EE9" w:rsidRDefault="005A4A64" w:rsidP="005A4A64">
      <w:pPr>
        <w:widowControl w:val="0"/>
        <w:tabs>
          <w:tab w:val="left" w:pos="1276"/>
        </w:tabs>
        <w:spacing w:after="160" w:line="360" w:lineRule="auto"/>
        <w:ind w:firstLine="567"/>
        <w:jc w:val="both"/>
        <w:rPr>
          <w:rFonts w:ascii="GHEA Grapalat" w:hAnsi="GHEA Grapalat"/>
        </w:rPr>
      </w:pPr>
      <w:r w:rsidRPr="00857D09">
        <w:rPr>
          <w:rFonts w:ascii="GHEA Grapalat" w:hAnsi="GHEA Grapalat"/>
        </w:rPr>
        <w:t>7.12</w:t>
      </w:r>
      <w:r>
        <w:rPr>
          <w:rFonts w:ascii="GHEA Grapalat" w:hAnsi="GHEA Grapalat"/>
        </w:rPr>
        <w:t>.</w:t>
      </w:r>
      <w:r w:rsidRPr="00857D09">
        <w:rPr>
          <w:rFonts w:ascii="GHEA Grapalat" w:hAnsi="GHEA Grapalat"/>
        </w:rPr>
        <w:t xml:space="preserve"> </w:t>
      </w:r>
      <w:r>
        <w:rPr>
          <w:rFonts w:ascii="GHEA Grapalat" w:hAnsi="GHEA Grapalat"/>
          <w:color w:val="000000" w:themeColor="text1"/>
        </w:rPr>
        <w:t xml:space="preserve">Исполнитель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Pr="00857D09">
        <w:rPr>
          <w:rStyle w:val="ezkurwreuab5ozgtqnkl"/>
          <w:rFonts w:ascii="GHEA Grapalat" w:hAnsi="GHEA Grapalat"/>
        </w:rPr>
        <w:t xml:space="preserve">. </w:t>
      </w:r>
      <w:r w:rsidRPr="00857D09">
        <w:rPr>
          <w:rStyle w:val="ezkurwreuab5ozgtqnkl"/>
          <w:rFonts w:ascii="GHEA Grapalat" w:hAnsi="GHEA Grapalat"/>
          <w:vertAlign w:val="superscript"/>
        </w:rPr>
        <w:t>2</w:t>
      </w:r>
      <w:r w:rsidRPr="00804EE9">
        <w:rPr>
          <w:rStyle w:val="ezkurwreuab5ozgtqnkl"/>
          <w:rFonts w:ascii="GHEA Grapalat" w:hAnsi="GHEA Grapalat"/>
          <w:vertAlign w:val="superscript"/>
        </w:rPr>
        <w:t>4</w:t>
      </w:r>
    </w:p>
    <w:p w:rsidR="005A4A64" w:rsidRPr="00804EE9" w:rsidRDefault="005A4A64" w:rsidP="005A4A64">
      <w:pPr>
        <w:rPr>
          <w:rFonts w:ascii="GHEA Grapalat" w:hAnsi="GHEA Grapalat"/>
          <w:vertAlign w:val="superscript"/>
        </w:rPr>
      </w:pPr>
      <w:r w:rsidRPr="00804EE9">
        <w:rPr>
          <w:rFonts w:ascii="GHEA Grapalat" w:hAnsi="GHEA Grapalat"/>
          <w:vertAlign w:val="superscript"/>
          <w:lang w:val="hy-AM"/>
        </w:rPr>
        <w:t>24</w:t>
      </w:r>
      <w:r>
        <w:rPr>
          <w:rFonts w:ascii="GHEA Grapalat" w:hAnsi="GHEA Grapalat"/>
          <w:vertAlign w:val="superscript"/>
          <w:lang w:val="hy-AM"/>
        </w:rPr>
        <w:t xml:space="preserve"> </w:t>
      </w:r>
      <w:r w:rsidRPr="00EA50FE">
        <w:rPr>
          <w:rStyle w:val="ezkurwreuab5ozgtqnkl"/>
          <w:i/>
          <w:sz w:val="20"/>
          <w:szCs w:val="20"/>
        </w:rPr>
        <w:t>Если</w:t>
      </w:r>
      <w:r w:rsidRPr="00EA50FE">
        <w:rPr>
          <w:i/>
          <w:sz w:val="20"/>
          <w:szCs w:val="20"/>
        </w:rPr>
        <w:t xml:space="preserve"> </w:t>
      </w:r>
      <w:r>
        <w:rPr>
          <w:rStyle w:val="ezkurwreuab5ozgtqnkl"/>
          <w:rFonts w:ascii="Sylfaen" w:hAnsi="Sylfaen"/>
          <w:i/>
          <w:sz w:val="20"/>
          <w:szCs w:val="20"/>
        </w:rPr>
        <w:t>Исполни</w:t>
      </w:r>
      <w:r w:rsidRPr="00EA50FE">
        <w:rPr>
          <w:rStyle w:val="ezkurwreuab5ozgtqnkl"/>
          <w:i/>
          <w:sz w:val="20"/>
          <w:szCs w:val="20"/>
        </w:rPr>
        <w:t>тель</w:t>
      </w:r>
      <w:r w:rsidRPr="00EA50FE">
        <w:rPr>
          <w:i/>
          <w:sz w:val="20"/>
          <w:szCs w:val="20"/>
        </w:rPr>
        <w:t xml:space="preserve"> </w:t>
      </w:r>
      <w:r w:rsidRPr="00EA50FE">
        <w:rPr>
          <w:rStyle w:val="ezkurwreuab5ozgtqnkl"/>
          <w:i/>
          <w:sz w:val="20"/>
          <w:szCs w:val="20"/>
        </w:rPr>
        <w:t>является</w:t>
      </w:r>
      <w:r w:rsidRPr="00EA50FE">
        <w:rPr>
          <w:i/>
          <w:sz w:val="20"/>
          <w:szCs w:val="20"/>
        </w:rPr>
        <w:t xml:space="preserve"> </w:t>
      </w:r>
      <w:r>
        <w:rPr>
          <w:rStyle w:val="ezkurwreuab5ozgtqnkl"/>
          <w:i/>
          <w:sz w:val="20"/>
          <w:szCs w:val="20"/>
        </w:rPr>
        <w:t>заказчиком</w:t>
      </w:r>
      <w:r w:rsidRPr="00EA50FE">
        <w:rPr>
          <w:rStyle w:val="ezkurwreuab5ozgtqnkl"/>
          <w:i/>
          <w:sz w:val="20"/>
          <w:szCs w:val="20"/>
        </w:rPr>
        <w:t>ом, не имеющим счета в казначействе, настоящий</w:t>
      </w:r>
      <w:r w:rsidRPr="00EA50FE">
        <w:rPr>
          <w:i/>
          <w:sz w:val="20"/>
          <w:szCs w:val="20"/>
        </w:rPr>
        <w:t xml:space="preserve"> </w:t>
      </w:r>
      <w:r w:rsidRPr="00EA50FE">
        <w:rPr>
          <w:rStyle w:val="ezkurwreuab5ozgtqnkl"/>
          <w:i/>
          <w:sz w:val="20"/>
          <w:szCs w:val="20"/>
        </w:rPr>
        <w:t>пункт</w:t>
      </w:r>
      <w:r w:rsidRPr="00EA50FE">
        <w:rPr>
          <w:i/>
          <w:sz w:val="20"/>
          <w:szCs w:val="20"/>
        </w:rPr>
        <w:t xml:space="preserve"> </w:t>
      </w:r>
      <w:r w:rsidRPr="00EA50FE">
        <w:rPr>
          <w:rStyle w:val="ezkurwreuab5ozgtqnkl"/>
          <w:i/>
          <w:sz w:val="20"/>
          <w:szCs w:val="20"/>
        </w:rPr>
        <w:t>редактируется</w:t>
      </w:r>
      <w:r w:rsidRPr="00EA50FE">
        <w:rPr>
          <w:i/>
          <w:sz w:val="20"/>
          <w:szCs w:val="20"/>
        </w:rPr>
        <w:t xml:space="preserve"> </w:t>
      </w:r>
      <w:r w:rsidRPr="00EA50FE">
        <w:rPr>
          <w:rStyle w:val="ezkurwreuab5ozgtqnkl"/>
          <w:i/>
          <w:sz w:val="20"/>
          <w:szCs w:val="20"/>
        </w:rPr>
        <w:t>замен</w:t>
      </w:r>
      <w:r>
        <w:rPr>
          <w:rStyle w:val="ezkurwreuab5ozgtqnkl"/>
          <w:i/>
          <w:sz w:val="20"/>
          <w:szCs w:val="20"/>
        </w:rPr>
        <w:t>ив</w:t>
      </w:r>
      <w:r w:rsidRPr="00EA50FE">
        <w:rPr>
          <w:i/>
          <w:sz w:val="20"/>
          <w:szCs w:val="20"/>
        </w:rPr>
        <w:t xml:space="preserve"> </w:t>
      </w:r>
      <w:r w:rsidRPr="00EA50FE">
        <w:rPr>
          <w:rStyle w:val="ezkurwreuab5ozgtqnkl"/>
          <w:i/>
          <w:sz w:val="20"/>
          <w:szCs w:val="20"/>
        </w:rPr>
        <w:t>слов</w:t>
      </w:r>
      <w:r>
        <w:rPr>
          <w:rStyle w:val="ezkurwreuab5ozgtqnkl"/>
          <w:i/>
          <w:sz w:val="20"/>
          <w:szCs w:val="20"/>
        </w:rPr>
        <w:t>а</w:t>
      </w:r>
      <w:r w:rsidRPr="00EA50FE">
        <w:rPr>
          <w:i/>
          <w:sz w:val="20"/>
          <w:szCs w:val="20"/>
        </w:rPr>
        <w:t xml:space="preserve"> </w:t>
      </w:r>
      <w:r w:rsidRPr="00EA50FE">
        <w:rPr>
          <w:rStyle w:val="ezkurwreuab5ozgtqnkl"/>
          <w:i/>
          <w:sz w:val="20"/>
          <w:szCs w:val="20"/>
        </w:rPr>
        <w:t>"внесения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и</w:t>
      </w:r>
      <w:r w:rsidRPr="00EA50FE">
        <w:rPr>
          <w:i/>
          <w:sz w:val="20"/>
          <w:szCs w:val="20"/>
        </w:rPr>
        <w:t xml:space="preserve"> </w:t>
      </w:r>
      <w:r w:rsidRPr="00EA50FE">
        <w:rPr>
          <w:rStyle w:val="ezkurwreuab5ozgtqnkl"/>
          <w:i/>
          <w:sz w:val="20"/>
          <w:szCs w:val="20"/>
        </w:rPr>
        <w:t>копии</w:t>
      </w:r>
      <w:r w:rsidRPr="00EA50FE">
        <w:rPr>
          <w:i/>
          <w:sz w:val="20"/>
          <w:szCs w:val="20"/>
        </w:rPr>
        <w:t xml:space="preserve"> </w:t>
      </w:r>
      <w:r w:rsidRPr="00EA50FE">
        <w:rPr>
          <w:rStyle w:val="ezkurwreuab5ozgtqnkl"/>
          <w:i/>
          <w:sz w:val="20"/>
          <w:szCs w:val="20"/>
        </w:rPr>
        <w:t>протокола</w:t>
      </w:r>
      <w:r w:rsidRPr="00EA50FE">
        <w:rPr>
          <w:i/>
          <w:sz w:val="20"/>
          <w:szCs w:val="20"/>
        </w:rPr>
        <w:t xml:space="preserve"> </w:t>
      </w:r>
      <w:r w:rsidRPr="00EA50FE">
        <w:rPr>
          <w:rStyle w:val="ezkurwreuab5ozgtqnkl"/>
          <w:i/>
          <w:sz w:val="20"/>
          <w:szCs w:val="20"/>
        </w:rPr>
        <w:t>в</w:t>
      </w:r>
      <w:r w:rsidRPr="00EA50FE">
        <w:rPr>
          <w:i/>
          <w:sz w:val="20"/>
          <w:szCs w:val="20"/>
        </w:rPr>
        <w:t xml:space="preserve"> </w:t>
      </w:r>
      <w:r w:rsidRPr="00EA50FE">
        <w:rPr>
          <w:rStyle w:val="ezkurwreuab5ozgtqnkl"/>
          <w:i/>
          <w:sz w:val="20"/>
          <w:szCs w:val="20"/>
        </w:rPr>
        <w:t>казначейскую</w:t>
      </w:r>
      <w:r w:rsidRPr="00EA50FE">
        <w:rPr>
          <w:i/>
          <w:sz w:val="20"/>
          <w:szCs w:val="20"/>
        </w:rPr>
        <w:t xml:space="preserve"> </w:t>
      </w:r>
      <w:r w:rsidRPr="00EA50FE">
        <w:rPr>
          <w:rStyle w:val="ezkurwreuab5ozgtqnkl"/>
          <w:i/>
          <w:sz w:val="20"/>
          <w:szCs w:val="20"/>
        </w:rPr>
        <w:t>систему</w:t>
      </w:r>
      <w:r w:rsidRPr="00EA50FE">
        <w:rPr>
          <w:i/>
          <w:sz w:val="20"/>
          <w:szCs w:val="20"/>
        </w:rPr>
        <w:t xml:space="preserve"> </w:t>
      </w:r>
      <w:r w:rsidRPr="00EA50FE">
        <w:rPr>
          <w:rStyle w:val="ezkurwreuab5ozgtqnkl"/>
          <w:i/>
          <w:sz w:val="20"/>
          <w:szCs w:val="20"/>
        </w:rPr>
        <w:t>уполномоченного органа"</w:t>
      </w:r>
      <w:r w:rsidRPr="00EA50FE">
        <w:rPr>
          <w:i/>
          <w:sz w:val="20"/>
          <w:szCs w:val="20"/>
        </w:rPr>
        <w:t xml:space="preserve"> </w:t>
      </w:r>
      <w:r w:rsidRPr="00EA50FE">
        <w:rPr>
          <w:rStyle w:val="ezkurwreuab5ozgtqnkl"/>
          <w:i/>
          <w:sz w:val="20"/>
          <w:szCs w:val="20"/>
        </w:rPr>
        <w:t>словами "выдачи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банку".</w:t>
      </w:r>
      <w:r w:rsidRPr="00804EE9">
        <w:rPr>
          <w:rFonts w:ascii="GHEA Grapalat" w:hAnsi="GHEA Grapalat"/>
          <w:vertAlign w:val="superscript"/>
        </w:rPr>
        <w:br w:type="page"/>
      </w:r>
    </w:p>
    <w:p w:rsidR="005A4A64" w:rsidRPr="009F3DC7" w:rsidRDefault="005A4A64" w:rsidP="005A4A64">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7.1</w:t>
      </w:r>
      <w:r w:rsidRPr="00857D09">
        <w:rPr>
          <w:rFonts w:ascii="GHEA Grapalat" w:hAnsi="GHEA Grapalat"/>
        </w:rPr>
        <w:t>3</w:t>
      </w:r>
      <w:r>
        <w:rPr>
          <w:rFonts w:ascii="GHEA Grapalat" w:hAnsi="GHEA Grapalat"/>
        </w:rPr>
        <w:t>.</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5A4A64" w:rsidRPr="009F3DC7" w:rsidRDefault="005A4A64" w:rsidP="005A4A64">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Pr="00BB4D52">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w:t>
      </w:r>
      <w:r>
        <w:rPr>
          <w:rFonts w:ascii="GHEA Grapalat" w:hAnsi="GHEA Grapalat"/>
          <w:lang w:val="hy-AM"/>
        </w:rPr>
        <w:t>,</w:t>
      </w:r>
      <w:r w:rsidRPr="009F3DC7">
        <w:rPr>
          <w:rFonts w:ascii="GHEA Grapalat" w:hAnsi="GHEA Grapalat"/>
        </w:rPr>
        <w:t xml:space="preserve"> № 3.1</w:t>
      </w:r>
      <w:r>
        <w:rPr>
          <w:rFonts w:ascii="GHEA Grapalat" w:hAnsi="GHEA Grapalat"/>
        </w:rPr>
        <w:t xml:space="preserve"> и</w:t>
      </w:r>
      <w:r>
        <w:rPr>
          <w:rFonts w:ascii="GHEA Grapalat" w:hAnsi="GHEA Grapalat"/>
          <w:lang w:val="hy-AM"/>
        </w:rPr>
        <w:t xml:space="preserve"> </w:t>
      </w:r>
      <w:r w:rsidRPr="009F3DC7">
        <w:rPr>
          <w:rFonts w:ascii="GHEA Grapalat" w:hAnsi="GHEA Grapalat"/>
        </w:rPr>
        <w:t xml:space="preserve">№ </w:t>
      </w:r>
      <w:r>
        <w:rPr>
          <w:rFonts w:ascii="GHEA Grapalat" w:hAnsi="GHEA Grapalat"/>
          <w:lang w:val="hy-AM"/>
        </w:rPr>
        <w:t>4</w:t>
      </w:r>
      <w:r w:rsidRPr="009F3DC7">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5A4A64" w:rsidRPr="009F3DC7" w:rsidRDefault="005A4A64" w:rsidP="005A4A64">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sidRPr="00BB4D52">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5A4A64" w:rsidRPr="00BB4D52" w:rsidRDefault="005A4A64" w:rsidP="005A4A64">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Pr="00BB4D52">
        <w:rPr>
          <w:rFonts w:ascii="GHEA Grapalat" w:hAnsi="GHEA Grapalat"/>
        </w:rPr>
        <w:t>6</w:t>
      </w:r>
      <w:r>
        <w:rPr>
          <w:rFonts w:ascii="GHEA Grapalat" w:hAnsi="GHEA Grapalat"/>
        </w:rPr>
        <w:t>.</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13598D">
        <w:rPr>
          <w:rFonts w:ascii="GHEA Grapalat" w:hAnsi="GHEA Grapalat"/>
        </w:rPr>
        <w:t>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001D8">
        <w:rPr>
          <w:rFonts w:ascii="GHEA Grapalat" w:hAnsi="GHEA Grapalat"/>
        </w:rPr>
        <w:t>.</w:t>
      </w:r>
      <w:r w:rsidRPr="000001D8">
        <w:rPr>
          <w:rFonts w:ascii="GHEA Grapalat" w:hAnsi="GHEA Grapalat"/>
          <w:color w:val="000000" w:themeColor="text1"/>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w:t>
      </w:r>
      <w:r w:rsidRPr="0013598D">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представленные  Исполнителем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13598D">
        <w:rPr>
          <w:rFonts w:ascii="GHEA Grapalat" w:hAnsi="GHEA Grapalat"/>
        </w:rPr>
        <w:t xml:space="preserve">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1F41EB">
        <w:rPr>
          <w:rFonts w:ascii="GHEA Grapalat" w:hAnsi="GHEA Grapalat"/>
        </w:rPr>
        <w:t xml:space="preserve">------ </w:t>
      </w:r>
      <w:r w:rsidRPr="0013598D">
        <w:rPr>
          <w:rFonts w:ascii="GHEA Grapalat" w:hAnsi="GHEA Grapalat"/>
        </w:rPr>
        <w:t xml:space="preserve"> рабочих дней со дня получения извещения о заключении соглашения. В</w:t>
      </w:r>
      <w:r w:rsidRPr="009F3DC7">
        <w:rPr>
          <w:rFonts w:ascii="GHEA Grapalat" w:hAnsi="GHEA Grapalat"/>
        </w:rPr>
        <w:t xml:space="preserve"> противном случае договор расторгается Заказчиком в одностороннем порядке.</w:t>
      </w:r>
      <w:r w:rsidRPr="00BB4D52">
        <w:rPr>
          <w:rStyle w:val="FootnoteReference"/>
          <w:rFonts w:ascii="GHEA Grapalat" w:hAnsi="GHEA Grapalat"/>
        </w:rPr>
        <w:t>2</w:t>
      </w:r>
      <w:r w:rsidRPr="00DB5AD0">
        <w:rPr>
          <w:vertAlign w:val="superscript"/>
        </w:rPr>
        <w:t>5</w:t>
      </w:r>
    </w:p>
    <w:p w:rsidR="005A4A64" w:rsidRPr="009F3DC7" w:rsidRDefault="005A4A64" w:rsidP="005A4A64">
      <w:pPr>
        <w:widowControl w:val="0"/>
        <w:spacing w:after="160" w:line="360" w:lineRule="auto"/>
        <w:ind w:firstLine="567"/>
        <w:jc w:val="both"/>
        <w:rPr>
          <w:rFonts w:ascii="GHEA Grapalat" w:hAnsi="GHEA Grapalat" w:cs="Sylfaen"/>
        </w:rPr>
      </w:pPr>
    </w:p>
    <w:p w:rsidR="005A4A64" w:rsidRPr="002B65CF" w:rsidRDefault="005A4A64" w:rsidP="005A4A64">
      <w:pPr>
        <w:widowControl w:val="0"/>
        <w:spacing w:after="160" w:line="360" w:lineRule="auto"/>
        <w:jc w:val="center"/>
        <w:rPr>
          <w:rFonts w:ascii="GHEA Grapalat" w:hAnsi="GHEA Grapalat"/>
          <w:b/>
        </w:rPr>
      </w:pPr>
    </w:p>
    <w:p w:rsidR="005A4A64" w:rsidRPr="009F3DC7" w:rsidRDefault="005A4A64" w:rsidP="005A4A64">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5A4A64" w:rsidRPr="009F3DC7" w:rsidTr="0068648E">
        <w:trPr>
          <w:jc w:val="center"/>
        </w:trPr>
        <w:tc>
          <w:tcPr>
            <w:tcW w:w="4536" w:type="dxa"/>
          </w:tcPr>
          <w:p w:rsidR="005A4A64" w:rsidRPr="009F3DC7" w:rsidRDefault="005A4A64" w:rsidP="0068648E">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5A4A64" w:rsidRPr="003C5723" w:rsidRDefault="005A4A64" w:rsidP="0068648E">
            <w:pPr>
              <w:widowControl w:val="0"/>
              <w:jc w:val="center"/>
              <w:rPr>
                <w:rFonts w:ascii="GHEA Grapalat" w:hAnsi="GHEA Grapalat"/>
                <w:lang w:val="en-US"/>
              </w:rPr>
            </w:pPr>
            <w:r>
              <w:rPr>
                <w:rFonts w:ascii="GHEA Grapalat" w:hAnsi="GHEA Grapalat"/>
                <w:lang w:val="en-US"/>
              </w:rPr>
              <w:t>_____________________</w:t>
            </w:r>
          </w:p>
          <w:p w:rsidR="005A4A64" w:rsidRPr="003C5723" w:rsidRDefault="005A4A64" w:rsidP="0068648E">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5A4A64" w:rsidRDefault="005A4A64" w:rsidP="0068648E">
            <w:pPr>
              <w:widowControl w:val="0"/>
              <w:spacing w:after="160" w:line="360" w:lineRule="auto"/>
              <w:rPr>
                <w:rFonts w:ascii="GHEA Grapalat" w:hAnsi="GHEA Grapalat"/>
                <w:lang w:val="en-US"/>
              </w:rPr>
            </w:pPr>
          </w:p>
          <w:p w:rsidR="005A4A64" w:rsidRPr="003C5723" w:rsidRDefault="005A4A64" w:rsidP="0068648E">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5A4A64" w:rsidRPr="009F3DC7" w:rsidRDefault="005A4A64" w:rsidP="0068648E">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5A4A64" w:rsidRPr="003C5723" w:rsidRDefault="005A4A64" w:rsidP="0068648E">
            <w:pPr>
              <w:widowControl w:val="0"/>
              <w:jc w:val="center"/>
              <w:rPr>
                <w:rFonts w:ascii="GHEA Grapalat" w:hAnsi="GHEA Grapalat"/>
                <w:lang w:val="en-US"/>
              </w:rPr>
            </w:pPr>
            <w:r>
              <w:rPr>
                <w:rFonts w:ascii="GHEA Grapalat" w:hAnsi="GHEA Grapalat"/>
                <w:lang w:val="en-US"/>
              </w:rPr>
              <w:t>____________________</w:t>
            </w:r>
          </w:p>
          <w:p w:rsidR="005A4A64" w:rsidRPr="003C5723" w:rsidRDefault="005A4A64" w:rsidP="0068648E">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5A4A64" w:rsidRDefault="005A4A64" w:rsidP="0068648E">
            <w:pPr>
              <w:widowControl w:val="0"/>
              <w:spacing w:after="160" w:line="360" w:lineRule="auto"/>
              <w:rPr>
                <w:rFonts w:ascii="GHEA Grapalat" w:hAnsi="GHEA Grapalat"/>
                <w:lang w:val="en-US"/>
              </w:rPr>
            </w:pPr>
          </w:p>
          <w:p w:rsidR="005A4A64" w:rsidRPr="003C5723" w:rsidRDefault="005A4A64" w:rsidP="0068648E">
            <w:pPr>
              <w:widowControl w:val="0"/>
              <w:spacing w:after="160" w:line="360" w:lineRule="auto"/>
              <w:jc w:val="center"/>
              <w:rPr>
                <w:rFonts w:ascii="GHEA Grapalat" w:hAnsi="GHEA Grapalat"/>
                <w:lang w:val="en-US"/>
              </w:rPr>
            </w:pPr>
            <w:r w:rsidRPr="009F3DC7">
              <w:rPr>
                <w:rFonts w:ascii="GHEA Grapalat" w:hAnsi="GHEA Grapalat"/>
              </w:rPr>
              <w:t>М. П.</w:t>
            </w:r>
          </w:p>
        </w:tc>
      </w:tr>
    </w:tbl>
    <w:p w:rsidR="005A4A64" w:rsidRPr="009F3DC7" w:rsidRDefault="005A4A64" w:rsidP="005A4A64">
      <w:pPr>
        <w:widowControl w:val="0"/>
        <w:spacing w:after="160" w:line="360" w:lineRule="auto"/>
        <w:ind w:firstLine="567"/>
        <w:jc w:val="center"/>
        <w:rPr>
          <w:rFonts w:ascii="GHEA Grapalat" w:hAnsi="GHEA Grapalat"/>
          <w:b/>
        </w:rPr>
      </w:pPr>
    </w:p>
    <w:p w:rsidR="005A4A64" w:rsidRDefault="005A4A64" w:rsidP="005A4A64">
      <w:pPr>
        <w:widowControl w:val="0"/>
        <w:spacing w:after="160" w:line="360" w:lineRule="auto"/>
        <w:ind w:firstLine="567"/>
        <w:jc w:val="both"/>
        <w:rPr>
          <w:rFonts w:ascii="GHEA Grapalat" w:hAnsi="GHEA Grapalat"/>
          <w:i/>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5A4A64" w:rsidRDefault="005A4A64" w:rsidP="005A4A64">
      <w:pPr>
        <w:widowControl w:val="0"/>
        <w:spacing w:after="160" w:line="360" w:lineRule="auto"/>
        <w:ind w:firstLine="567"/>
        <w:jc w:val="both"/>
        <w:rPr>
          <w:rFonts w:ascii="GHEA Grapalat" w:hAnsi="GHEA Grapalat"/>
          <w:i/>
        </w:rPr>
      </w:pPr>
    </w:p>
    <w:p w:rsidR="005A4A64" w:rsidRPr="009F3DC7" w:rsidRDefault="005A4A64" w:rsidP="005A4A64">
      <w:pPr>
        <w:widowControl w:val="0"/>
        <w:spacing w:after="160" w:line="360" w:lineRule="auto"/>
        <w:ind w:firstLine="567"/>
        <w:jc w:val="both"/>
        <w:rPr>
          <w:rFonts w:ascii="GHEA Grapalat" w:hAnsi="GHEA Grapalat"/>
          <w:u w:val="single"/>
        </w:rPr>
      </w:pPr>
      <w:r>
        <w:rPr>
          <w:rFonts w:ascii="GHEA Grapalat" w:hAnsi="GHEA Grapalat"/>
          <w:i/>
        </w:rPr>
        <w:t>---------------------------------</w:t>
      </w:r>
    </w:p>
    <w:p w:rsidR="005A4A64" w:rsidRPr="00124BE9" w:rsidRDefault="005A4A64" w:rsidP="005A4A64">
      <w:pPr>
        <w:pStyle w:val="FootnoteText"/>
        <w:widowControl w:val="0"/>
        <w:jc w:val="both"/>
        <w:rPr>
          <w:rFonts w:ascii="GHEA Grapalat" w:hAnsi="GHEA Grapalat"/>
          <w:lang w:val="hy-AM"/>
        </w:rPr>
      </w:pPr>
      <w:r w:rsidRPr="00DB5AD0">
        <w:rPr>
          <w:rFonts w:ascii="GHEA Grapalat" w:hAnsi="GHEA Grapalat"/>
          <w:i/>
          <w:vertAlign w:val="superscript"/>
        </w:rPr>
        <w:t>25</w:t>
      </w:r>
      <w:r w:rsidRPr="00DB5AD0">
        <w:rPr>
          <w:rFonts w:ascii="GHEA Grapalat" w:hAnsi="GHEA Grapalat"/>
          <w:i/>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w:t>
      </w:r>
      <w:r w:rsidRPr="00B95C25">
        <w:rPr>
          <w:rFonts w:ascii="GHEA Grapalat" w:hAnsi="GHEA Grapalat"/>
          <w:i/>
        </w:rPr>
        <w:t>закупках", и цена Договора не превышает  двадцатипятикратный размер базовой единицы закупок,</w:t>
      </w:r>
      <w:r w:rsidRPr="00124BE9">
        <w:rPr>
          <w:rFonts w:ascii="GHEA Grapalat" w:hAnsi="GHEA Grapalat"/>
          <w:i/>
        </w:rPr>
        <w:t xml:space="preserve">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5A4A64" w:rsidRPr="00124BE9" w:rsidRDefault="005A4A64" w:rsidP="005A4A64">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rsidR="005A4A64" w:rsidRDefault="005A4A64" w:rsidP="005A4A64">
      <w:pPr>
        <w:pStyle w:val="FootnoteText"/>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rsidR="005A4A64" w:rsidRDefault="005A4A64" w:rsidP="005A4A64">
      <w:pPr>
        <w:rPr>
          <w:rFonts w:ascii="GHEA Grapalat" w:hAnsi="GHEA Grapalat"/>
          <w:i/>
        </w:rPr>
      </w:pPr>
      <w:r>
        <w:rPr>
          <w:rFonts w:ascii="GHEA Grapalat" w:hAnsi="GHEA Grapalat"/>
          <w:i/>
        </w:rPr>
        <w:br w:type="page"/>
      </w:r>
    </w:p>
    <w:p w:rsidR="005A4A64" w:rsidRDefault="005A4A64" w:rsidP="005A4A64">
      <w:pPr>
        <w:widowControl w:val="0"/>
        <w:spacing w:after="160" w:line="360" w:lineRule="auto"/>
        <w:ind w:firstLine="567"/>
        <w:jc w:val="right"/>
        <w:rPr>
          <w:rFonts w:ascii="GHEA Grapalat" w:hAnsi="GHEA Grapalat"/>
          <w:i/>
        </w:rPr>
        <w:sectPr w:rsidR="005A4A64" w:rsidSect="006B5DB2">
          <w:footerReference w:type="default" r:id="rId9"/>
          <w:footnotePr>
            <w:pos w:val="beneathText"/>
          </w:footnotePr>
          <w:pgSz w:w="11907" w:h="16840" w:code="9"/>
          <w:pgMar w:top="993" w:right="850" w:bottom="993" w:left="1418" w:header="561" w:footer="561" w:gutter="0"/>
          <w:cols w:space="720"/>
          <w:titlePg/>
          <w:docGrid w:linePitch="326"/>
        </w:sectPr>
      </w:pPr>
    </w:p>
    <w:p w:rsidR="005A4A64" w:rsidRPr="00AD29CE" w:rsidRDefault="005A4A64" w:rsidP="005A4A64">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5A4A64" w:rsidRPr="005D3B25" w:rsidRDefault="005A4A64" w:rsidP="005A4A64">
      <w:pPr>
        <w:pStyle w:val="BodyTextIndent"/>
        <w:widowControl w:val="0"/>
        <w:spacing w:after="160" w:line="240" w:lineRule="auto"/>
        <w:ind w:firstLine="0"/>
        <w:jc w:val="right"/>
        <w:rPr>
          <w:rFonts w:ascii="GHEA Grapalat" w:hAnsi="GHEA Grapalat" w:cs="Sylfaen"/>
          <w:b/>
        </w:rPr>
      </w:pPr>
      <w:r w:rsidRPr="00AD29CE">
        <w:rPr>
          <w:rFonts w:ascii="GHEA Grapalat" w:hAnsi="GHEA Grapalat"/>
        </w:rPr>
        <w:t>к Договору под кодом</w:t>
      </w:r>
      <w:r w:rsidRPr="005D3B25">
        <w:rPr>
          <w:rFonts w:ascii="GHEA Grapalat" w:hAnsi="GHEA Grapalat"/>
          <w:i w:val="0"/>
        </w:rPr>
        <w:t xml:space="preserve"> </w:t>
      </w:r>
      <w:r w:rsidRPr="00297D44">
        <w:rPr>
          <w:rFonts w:ascii="GHEA Grapalat" w:hAnsi="GHEA Grapalat"/>
          <w:b/>
          <w:sz w:val="24"/>
          <w:szCs w:val="24"/>
        </w:rPr>
        <w:t>ЕГС-</w:t>
      </w:r>
      <w:r>
        <w:rPr>
          <w:rFonts w:ascii="GHEA Grapalat" w:hAnsi="GHEA Grapalat"/>
          <w:b/>
          <w:sz w:val="24"/>
          <w:szCs w:val="24"/>
        </w:rPr>
        <w:t>BMKHASHDZB-2</w:t>
      </w:r>
      <w:r w:rsidRPr="005D3B25">
        <w:rPr>
          <w:rFonts w:ascii="GHEA Grapalat" w:hAnsi="GHEA Grapalat"/>
          <w:b/>
          <w:sz w:val="24"/>
          <w:szCs w:val="24"/>
        </w:rPr>
        <w:t>5</w:t>
      </w:r>
      <w:r>
        <w:rPr>
          <w:rFonts w:ascii="GHEA Grapalat" w:hAnsi="GHEA Grapalat"/>
          <w:b/>
          <w:sz w:val="24"/>
          <w:szCs w:val="24"/>
        </w:rPr>
        <w:t>/</w:t>
      </w:r>
      <w:r w:rsidRPr="005D3B25">
        <w:rPr>
          <w:rFonts w:ascii="GHEA Grapalat" w:hAnsi="GHEA Grapalat"/>
          <w:b/>
          <w:sz w:val="24"/>
          <w:szCs w:val="24"/>
        </w:rPr>
        <w:t>1</w:t>
      </w:r>
    </w:p>
    <w:p w:rsidR="005A4A64" w:rsidRPr="00AD29CE" w:rsidRDefault="005A4A64" w:rsidP="005A4A64">
      <w:pPr>
        <w:pStyle w:val="BodyTextIndent"/>
        <w:widowControl w:val="0"/>
        <w:spacing w:after="160" w:line="240" w:lineRule="auto"/>
        <w:ind w:firstLine="0"/>
        <w:jc w:val="right"/>
        <w:rPr>
          <w:rFonts w:ascii="GHEA Grapalat" w:hAnsi="GHEA Grapalat"/>
          <w:i w:val="0"/>
        </w:rPr>
      </w:pPr>
      <w:r w:rsidRPr="00AD29CE">
        <w:rPr>
          <w:rFonts w:ascii="GHEA Grapalat" w:hAnsi="GHEA Grapalat"/>
        </w:rPr>
        <w:t xml:space="preserve">заключенному </w:t>
      </w:r>
      <w:r>
        <w:rPr>
          <w:rFonts w:ascii="GHEA Grapalat" w:hAnsi="GHEA Grapalat"/>
        </w:rPr>
        <w:t>"</w:t>
      </w:r>
      <w:r w:rsidRPr="00E40AC8">
        <w:rPr>
          <w:rFonts w:ascii="GHEA Grapalat" w:hAnsi="GHEA Grapalat"/>
        </w:rPr>
        <w:tab/>
      </w:r>
      <w:r>
        <w:rPr>
          <w:rFonts w:ascii="GHEA Grapalat" w:hAnsi="GHEA Grapalat"/>
        </w:rPr>
        <w:t>"</w:t>
      </w:r>
      <w:r w:rsidRPr="00E40AC8">
        <w:rPr>
          <w:rFonts w:ascii="GHEA Grapalat" w:hAnsi="GHEA Grapalat"/>
        </w:rPr>
        <w:tab/>
      </w:r>
      <w:r w:rsidRPr="00AD29CE">
        <w:rPr>
          <w:rFonts w:ascii="GHEA Grapalat" w:hAnsi="GHEA Grapalat"/>
        </w:rPr>
        <w:t>2</w:t>
      </w:r>
      <w:r>
        <w:rPr>
          <w:rFonts w:ascii="GHEA Grapalat" w:hAnsi="GHEA Grapalat"/>
        </w:rPr>
        <w:t>0</w:t>
      </w:r>
      <w:r w:rsidRPr="005D3B25">
        <w:rPr>
          <w:rFonts w:ascii="GHEA Grapalat" w:hAnsi="GHEA Grapalat"/>
        </w:rPr>
        <w:t>25</w:t>
      </w:r>
      <w:r w:rsidRPr="00AD29CE">
        <w:rPr>
          <w:rFonts w:ascii="GHEA Grapalat" w:hAnsi="GHEA Grapalat"/>
        </w:rPr>
        <w:t>г.</w:t>
      </w:r>
    </w:p>
    <w:p w:rsidR="005A4A64" w:rsidRDefault="005A4A64" w:rsidP="005A4A64">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7"/>
        <w:t>*</w:t>
      </w:r>
    </w:p>
    <w:p w:rsidR="005A4A64" w:rsidRPr="001F7081" w:rsidRDefault="005A4A64" w:rsidP="005A4A64">
      <w:pPr>
        <w:pStyle w:val="BodyTextIndent"/>
        <w:widowControl w:val="0"/>
        <w:spacing w:line="240" w:lineRule="auto"/>
        <w:ind w:firstLine="567"/>
        <w:jc w:val="center"/>
        <w:rPr>
          <w:rFonts w:ascii="GHEA Grapalat" w:hAnsi="GHEA Grapalat"/>
          <w:i w:val="0"/>
          <w:sz w:val="26"/>
          <w:szCs w:val="24"/>
        </w:rPr>
      </w:pPr>
      <w:r w:rsidRPr="009F1F11">
        <w:rPr>
          <w:rFonts w:ascii="GHEA Grapalat" w:hAnsi="GHEA Grapalat"/>
          <w:i w:val="0"/>
          <w:sz w:val="26"/>
          <w:szCs w:val="24"/>
        </w:rPr>
        <w:t>ПРИОБРЕТЕНИЯ</w:t>
      </w:r>
    </w:p>
    <w:p w:rsidR="005A4A64" w:rsidRPr="00AF2086" w:rsidRDefault="005A4A64" w:rsidP="005A4A64">
      <w:pPr>
        <w:jc w:val="center"/>
        <w:rPr>
          <w:rFonts w:ascii="GHEA Grapalat" w:eastAsia="MS Mincho" w:hAnsi="GHEA Grapalat" w:cs="Sylfaen"/>
          <w:bCs/>
          <w:sz w:val="22"/>
          <w:szCs w:val="20"/>
          <w:lang w:eastAsia="ja-JP"/>
        </w:rPr>
      </w:pPr>
      <w:r w:rsidRPr="001E2D27">
        <w:rPr>
          <w:rFonts w:ascii="GHEA Grapalat" w:eastAsia="MS Mincho" w:hAnsi="GHEA Grapalat" w:cs="Sylfaen"/>
          <w:bCs/>
          <w:sz w:val="22"/>
          <w:szCs w:val="20"/>
          <w:lang w:eastAsia="ja-JP"/>
        </w:rPr>
        <w:t>Консультационны</w:t>
      </w:r>
      <w:r w:rsidRPr="005D3B25">
        <w:rPr>
          <w:rFonts w:ascii="GHEA Grapalat" w:eastAsia="MS Mincho" w:hAnsi="GHEA Grapalat" w:cs="Sylfaen"/>
          <w:bCs/>
          <w:sz w:val="22"/>
          <w:szCs w:val="20"/>
          <w:lang w:eastAsia="ja-JP"/>
        </w:rPr>
        <w:t>х</w:t>
      </w:r>
      <w:r w:rsidRPr="001E2D27">
        <w:rPr>
          <w:rFonts w:ascii="GHEA Grapalat" w:eastAsia="MS Mincho" w:hAnsi="GHEA Grapalat" w:cs="Sylfaen"/>
          <w:bCs/>
          <w:sz w:val="22"/>
          <w:szCs w:val="20"/>
          <w:lang w:eastAsia="ja-JP"/>
        </w:rPr>
        <w:t xml:space="preserve"> работ</w:t>
      </w:r>
      <w:r w:rsidRPr="00AF2086">
        <w:rPr>
          <w:rFonts w:ascii="GHEA Grapalat" w:eastAsia="MS Mincho" w:hAnsi="GHEA Grapalat" w:cs="Sylfaen"/>
          <w:bCs/>
          <w:sz w:val="22"/>
          <w:szCs w:val="20"/>
          <w:lang w:eastAsia="ja-JP"/>
        </w:rPr>
        <w:t xml:space="preserve"> по проектно-сметной документации для реконструкции сети наружного освещения улицы Киевяна г. Еревана</w:t>
      </w:r>
    </w:p>
    <w:p w:rsidR="005A4A64" w:rsidRPr="00E40AC8" w:rsidRDefault="005A4A64" w:rsidP="005A4A64">
      <w:pPr>
        <w:widowControl w:val="0"/>
        <w:jc w:val="center"/>
        <w:rPr>
          <w:rFonts w:ascii="GHEA Grapalat" w:hAnsi="GHEA Grapalat"/>
        </w:rPr>
      </w:pPr>
    </w:p>
    <w:p w:rsidR="005A4A64" w:rsidRPr="00AD29CE" w:rsidRDefault="005A4A64" w:rsidP="005A4A64">
      <w:pPr>
        <w:widowControl w:val="0"/>
        <w:spacing w:after="160" w:line="360" w:lineRule="auto"/>
        <w:jc w:val="right"/>
        <w:rPr>
          <w:rFonts w:ascii="GHEA Grapalat" w:hAnsi="GHEA Grapalat"/>
        </w:rPr>
      </w:pPr>
      <w:r w:rsidRPr="00AD29CE">
        <w:rPr>
          <w:rFonts w:ascii="GHEA Grapalat" w:hAnsi="GHEA Grapalat"/>
        </w:rPr>
        <w:t>драмов РА</w:t>
      </w:r>
    </w:p>
    <w:tbl>
      <w:tblPr>
        <w:tblW w:w="15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734"/>
        <w:gridCol w:w="5969"/>
        <w:gridCol w:w="1255"/>
        <w:gridCol w:w="1032"/>
        <w:gridCol w:w="992"/>
        <w:gridCol w:w="1209"/>
        <w:gridCol w:w="1705"/>
      </w:tblGrid>
      <w:tr w:rsidR="005A4A64" w:rsidRPr="00E40AC8" w:rsidTr="0068648E">
        <w:trPr>
          <w:trHeight w:val="446"/>
          <w:jc w:val="center"/>
        </w:trPr>
        <w:tc>
          <w:tcPr>
            <w:tcW w:w="15495" w:type="dxa"/>
            <w:gridSpan w:val="8"/>
          </w:tcPr>
          <w:p w:rsidR="005A4A64" w:rsidRPr="00E40AC8" w:rsidRDefault="005A4A64" w:rsidP="0068648E">
            <w:pPr>
              <w:widowControl w:val="0"/>
              <w:spacing w:after="120"/>
              <w:jc w:val="center"/>
              <w:rPr>
                <w:rFonts w:ascii="GHEA Grapalat" w:hAnsi="GHEA Grapalat"/>
                <w:sz w:val="20"/>
              </w:rPr>
            </w:pPr>
            <w:r w:rsidRPr="00E40AC8">
              <w:rPr>
                <w:rFonts w:ascii="GHEA Grapalat" w:hAnsi="GHEA Grapalat"/>
                <w:sz w:val="20"/>
              </w:rPr>
              <w:t>Услуги</w:t>
            </w:r>
          </w:p>
        </w:tc>
      </w:tr>
      <w:tr w:rsidR="005A4A64" w:rsidRPr="00E40AC8" w:rsidTr="0068648E">
        <w:trPr>
          <w:trHeight w:val="260"/>
          <w:jc w:val="center"/>
        </w:trPr>
        <w:tc>
          <w:tcPr>
            <w:tcW w:w="1599" w:type="dxa"/>
            <w:vMerge w:val="restart"/>
            <w:vAlign w:val="center"/>
          </w:tcPr>
          <w:p w:rsidR="005A4A64" w:rsidRPr="00E40AC8" w:rsidRDefault="005A4A64" w:rsidP="0068648E">
            <w:pPr>
              <w:widowControl w:val="0"/>
              <w:spacing w:after="120"/>
              <w:jc w:val="center"/>
              <w:rPr>
                <w:rFonts w:ascii="GHEA Grapalat" w:hAnsi="GHEA Grapalat"/>
                <w:sz w:val="20"/>
              </w:rPr>
            </w:pPr>
            <w:r w:rsidRPr="00640EE4">
              <w:rPr>
                <w:rFonts w:ascii="GHEA Grapalat" w:hAnsi="GHEA Grapalat"/>
                <w:sz w:val="16"/>
              </w:rPr>
              <w:t>номер предусмотренного приглашением лота</w:t>
            </w:r>
          </w:p>
        </w:tc>
        <w:tc>
          <w:tcPr>
            <w:tcW w:w="1734" w:type="dxa"/>
            <w:vMerge w:val="restart"/>
            <w:vAlign w:val="center"/>
          </w:tcPr>
          <w:p w:rsidR="005A4A64" w:rsidRPr="00E40AC8" w:rsidRDefault="005A4A64" w:rsidP="0068648E">
            <w:pPr>
              <w:widowControl w:val="0"/>
              <w:spacing w:after="120"/>
              <w:jc w:val="center"/>
              <w:rPr>
                <w:rFonts w:ascii="GHEA Grapalat" w:hAnsi="GHEA Grapalat"/>
                <w:sz w:val="20"/>
              </w:rPr>
            </w:pPr>
            <w:r w:rsidRPr="00640EE4">
              <w:rPr>
                <w:rFonts w:ascii="GHEA Grapalat" w:hAnsi="GHEA Grapalat"/>
                <w:sz w:val="18"/>
              </w:rPr>
              <w:t>промежуточный код, предусмотренный планом закупок по классификации ЕЗК (CPV)</w:t>
            </w:r>
          </w:p>
        </w:tc>
        <w:tc>
          <w:tcPr>
            <w:tcW w:w="5969" w:type="dxa"/>
            <w:vMerge w:val="restart"/>
            <w:vAlign w:val="center"/>
          </w:tcPr>
          <w:p w:rsidR="005A4A64" w:rsidRDefault="005A4A64" w:rsidP="0068648E">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p w:rsidR="005A4A64" w:rsidRPr="00AF2086" w:rsidRDefault="005A4A64" w:rsidP="0068648E">
            <w:pPr>
              <w:jc w:val="center"/>
              <w:rPr>
                <w:rFonts w:ascii="GHEA Grapalat" w:eastAsia="MS Mincho" w:hAnsi="GHEA Grapalat" w:cs="Sylfaen"/>
                <w:bCs/>
                <w:sz w:val="22"/>
                <w:szCs w:val="20"/>
                <w:lang w:eastAsia="ja-JP"/>
              </w:rPr>
            </w:pPr>
            <w:r w:rsidRPr="001E2D27">
              <w:rPr>
                <w:rFonts w:ascii="GHEA Grapalat" w:eastAsia="MS Mincho" w:hAnsi="GHEA Grapalat" w:cs="Sylfaen"/>
                <w:bCs/>
                <w:sz w:val="22"/>
                <w:szCs w:val="20"/>
                <w:lang w:eastAsia="ja-JP"/>
              </w:rPr>
              <w:t>Консультационны</w:t>
            </w:r>
            <w:r w:rsidRPr="005D3B25">
              <w:rPr>
                <w:rFonts w:ascii="GHEA Grapalat" w:eastAsia="MS Mincho" w:hAnsi="GHEA Grapalat" w:cs="Sylfaen"/>
                <w:bCs/>
                <w:sz w:val="22"/>
                <w:szCs w:val="20"/>
                <w:lang w:eastAsia="ja-JP"/>
              </w:rPr>
              <w:t>х</w:t>
            </w:r>
            <w:r w:rsidRPr="001E2D27">
              <w:rPr>
                <w:rFonts w:ascii="GHEA Grapalat" w:eastAsia="MS Mincho" w:hAnsi="GHEA Grapalat" w:cs="Sylfaen"/>
                <w:bCs/>
                <w:sz w:val="22"/>
                <w:szCs w:val="20"/>
                <w:lang w:eastAsia="ja-JP"/>
              </w:rPr>
              <w:t xml:space="preserve"> работ</w:t>
            </w:r>
            <w:r w:rsidRPr="00AF2086">
              <w:rPr>
                <w:rFonts w:ascii="GHEA Grapalat" w:eastAsia="MS Mincho" w:hAnsi="GHEA Grapalat" w:cs="Sylfaen"/>
                <w:bCs/>
                <w:sz w:val="22"/>
                <w:szCs w:val="20"/>
                <w:lang w:eastAsia="ja-JP"/>
              </w:rPr>
              <w:t xml:space="preserve"> по проектно-сметной документации для реконструкции сети наружного освещения улицы Киевяна г. Еревана</w:t>
            </w:r>
          </w:p>
          <w:p w:rsidR="005A4A64" w:rsidRPr="00E40AC8" w:rsidRDefault="005A4A64" w:rsidP="0068648E">
            <w:pPr>
              <w:widowControl w:val="0"/>
              <w:spacing w:after="120"/>
              <w:jc w:val="center"/>
              <w:rPr>
                <w:rFonts w:ascii="GHEA Grapalat" w:hAnsi="GHEA Grapalat"/>
                <w:sz w:val="20"/>
              </w:rPr>
            </w:pPr>
          </w:p>
        </w:tc>
        <w:tc>
          <w:tcPr>
            <w:tcW w:w="1255" w:type="dxa"/>
            <w:vMerge w:val="restart"/>
            <w:vAlign w:val="center"/>
          </w:tcPr>
          <w:p w:rsidR="005A4A64" w:rsidRPr="00E40AC8" w:rsidRDefault="005A4A64" w:rsidP="0068648E">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032" w:type="dxa"/>
            <w:vMerge w:val="restart"/>
            <w:vAlign w:val="center"/>
          </w:tcPr>
          <w:p w:rsidR="005A4A64" w:rsidRDefault="005A4A64" w:rsidP="0068648E">
            <w:pPr>
              <w:widowControl w:val="0"/>
              <w:spacing w:after="120"/>
              <w:jc w:val="center"/>
              <w:rPr>
                <w:rFonts w:ascii="GHEA Grapalat" w:hAnsi="GHEA Grapalat"/>
                <w:sz w:val="20"/>
              </w:rPr>
            </w:pPr>
            <w:r>
              <w:rPr>
                <w:rFonts w:ascii="GHEA Grapalat" w:hAnsi="GHEA Grapalat"/>
                <w:sz w:val="20"/>
              </w:rPr>
              <w:t>общая цена</w:t>
            </w:r>
          </w:p>
          <w:p w:rsidR="005A4A64" w:rsidRPr="00E40AC8" w:rsidRDefault="005A4A64" w:rsidP="0068648E">
            <w:pPr>
              <w:widowControl w:val="0"/>
              <w:spacing w:after="120"/>
              <w:jc w:val="center"/>
              <w:rPr>
                <w:rFonts w:ascii="GHEA Grapalat" w:hAnsi="GHEA Grapalat"/>
                <w:sz w:val="20"/>
              </w:rPr>
            </w:pPr>
            <w:r w:rsidRPr="00E40AC8">
              <w:rPr>
                <w:rFonts w:ascii="GHEA Grapalat" w:hAnsi="GHEA Grapalat"/>
                <w:sz w:val="20"/>
              </w:rPr>
              <w:t>драмов РА</w:t>
            </w:r>
          </w:p>
        </w:tc>
        <w:tc>
          <w:tcPr>
            <w:tcW w:w="992" w:type="dxa"/>
            <w:vMerge w:val="restart"/>
            <w:vAlign w:val="center"/>
          </w:tcPr>
          <w:p w:rsidR="005A4A64" w:rsidRPr="00E40AC8" w:rsidRDefault="005A4A64" w:rsidP="0068648E">
            <w:pPr>
              <w:widowControl w:val="0"/>
              <w:spacing w:after="120"/>
              <w:jc w:val="center"/>
              <w:rPr>
                <w:rFonts w:ascii="GHEA Grapalat" w:hAnsi="GHEA Grapalat"/>
                <w:sz w:val="20"/>
              </w:rPr>
            </w:pPr>
            <w:r w:rsidRPr="00E40AC8">
              <w:rPr>
                <w:rFonts w:ascii="GHEA Grapalat" w:hAnsi="GHEA Grapalat"/>
                <w:sz w:val="20"/>
              </w:rPr>
              <w:t>общий объем</w:t>
            </w:r>
          </w:p>
        </w:tc>
        <w:tc>
          <w:tcPr>
            <w:tcW w:w="2914" w:type="dxa"/>
            <w:gridSpan w:val="2"/>
            <w:vAlign w:val="center"/>
          </w:tcPr>
          <w:p w:rsidR="005A4A64" w:rsidRPr="00E40AC8" w:rsidRDefault="005A4A64" w:rsidP="0068648E">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5A4A64" w:rsidRPr="00E40AC8" w:rsidTr="0068648E">
        <w:trPr>
          <w:trHeight w:val="528"/>
          <w:jc w:val="center"/>
        </w:trPr>
        <w:tc>
          <w:tcPr>
            <w:tcW w:w="1599" w:type="dxa"/>
            <w:vMerge/>
            <w:vAlign w:val="center"/>
          </w:tcPr>
          <w:p w:rsidR="005A4A64" w:rsidRPr="00E40AC8" w:rsidRDefault="005A4A64" w:rsidP="0068648E">
            <w:pPr>
              <w:widowControl w:val="0"/>
              <w:spacing w:after="120"/>
              <w:jc w:val="center"/>
              <w:rPr>
                <w:rFonts w:ascii="GHEA Grapalat" w:hAnsi="GHEA Grapalat"/>
                <w:sz w:val="20"/>
              </w:rPr>
            </w:pPr>
          </w:p>
        </w:tc>
        <w:tc>
          <w:tcPr>
            <w:tcW w:w="1734" w:type="dxa"/>
            <w:vMerge/>
            <w:vAlign w:val="center"/>
          </w:tcPr>
          <w:p w:rsidR="005A4A64" w:rsidRPr="00E40AC8" w:rsidRDefault="005A4A64" w:rsidP="0068648E">
            <w:pPr>
              <w:widowControl w:val="0"/>
              <w:spacing w:after="120"/>
              <w:jc w:val="center"/>
              <w:rPr>
                <w:rFonts w:ascii="GHEA Grapalat" w:hAnsi="GHEA Grapalat"/>
                <w:sz w:val="20"/>
              </w:rPr>
            </w:pPr>
          </w:p>
        </w:tc>
        <w:tc>
          <w:tcPr>
            <w:tcW w:w="5969" w:type="dxa"/>
            <w:vMerge/>
            <w:vAlign w:val="center"/>
          </w:tcPr>
          <w:p w:rsidR="005A4A64" w:rsidRPr="00E40AC8" w:rsidRDefault="005A4A64" w:rsidP="0068648E">
            <w:pPr>
              <w:widowControl w:val="0"/>
              <w:spacing w:after="120"/>
              <w:jc w:val="center"/>
              <w:rPr>
                <w:rFonts w:ascii="GHEA Grapalat" w:hAnsi="GHEA Grapalat"/>
                <w:sz w:val="20"/>
              </w:rPr>
            </w:pPr>
          </w:p>
        </w:tc>
        <w:tc>
          <w:tcPr>
            <w:tcW w:w="1255" w:type="dxa"/>
            <w:vMerge/>
            <w:vAlign w:val="center"/>
          </w:tcPr>
          <w:p w:rsidR="005A4A64" w:rsidRPr="00E40AC8" w:rsidRDefault="005A4A64" w:rsidP="0068648E">
            <w:pPr>
              <w:widowControl w:val="0"/>
              <w:spacing w:after="120"/>
              <w:jc w:val="center"/>
              <w:rPr>
                <w:rFonts w:ascii="GHEA Grapalat" w:hAnsi="GHEA Grapalat"/>
                <w:sz w:val="20"/>
              </w:rPr>
            </w:pPr>
          </w:p>
        </w:tc>
        <w:tc>
          <w:tcPr>
            <w:tcW w:w="1032" w:type="dxa"/>
            <w:vMerge/>
            <w:vAlign w:val="center"/>
          </w:tcPr>
          <w:p w:rsidR="005A4A64" w:rsidRPr="00E40AC8" w:rsidRDefault="005A4A64" w:rsidP="0068648E">
            <w:pPr>
              <w:widowControl w:val="0"/>
              <w:spacing w:after="120"/>
              <w:jc w:val="center"/>
              <w:rPr>
                <w:rFonts w:ascii="GHEA Grapalat" w:hAnsi="GHEA Grapalat"/>
                <w:sz w:val="20"/>
              </w:rPr>
            </w:pPr>
          </w:p>
        </w:tc>
        <w:tc>
          <w:tcPr>
            <w:tcW w:w="992" w:type="dxa"/>
            <w:vMerge/>
            <w:vAlign w:val="center"/>
          </w:tcPr>
          <w:p w:rsidR="005A4A64" w:rsidRPr="00E40AC8" w:rsidRDefault="005A4A64" w:rsidP="0068648E">
            <w:pPr>
              <w:widowControl w:val="0"/>
              <w:spacing w:after="120"/>
              <w:jc w:val="center"/>
              <w:rPr>
                <w:rFonts w:ascii="GHEA Grapalat" w:hAnsi="GHEA Grapalat"/>
                <w:sz w:val="20"/>
              </w:rPr>
            </w:pPr>
          </w:p>
        </w:tc>
        <w:tc>
          <w:tcPr>
            <w:tcW w:w="1209" w:type="dxa"/>
            <w:vAlign w:val="center"/>
          </w:tcPr>
          <w:p w:rsidR="005A4A64" w:rsidRPr="00E40AC8" w:rsidRDefault="005A4A64" w:rsidP="0068648E">
            <w:pPr>
              <w:widowControl w:val="0"/>
              <w:spacing w:after="120"/>
              <w:jc w:val="center"/>
              <w:rPr>
                <w:rFonts w:ascii="GHEA Grapalat" w:hAnsi="GHEA Grapalat"/>
                <w:sz w:val="20"/>
              </w:rPr>
            </w:pPr>
            <w:r w:rsidRPr="00E40AC8">
              <w:rPr>
                <w:rFonts w:ascii="GHEA Grapalat" w:hAnsi="GHEA Grapalat"/>
                <w:sz w:val="20"/>
              </w:rPr>
              <w:t>адрес</w:t>
            </w:r>
          </w:p>
        </w:tc>
        <w:tc>
          <w:tcPr>
            <w:tcW w:w="1705" w:type="dxa"/>
            <w:vAlign w:val="center"/>
          </w:tcPr>
          <w:p w:rsidR="005A4A64" w:rsidRPr="00E40AC8" w:rsidRDefault="005A4A64" w:rsidP="0068648E">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8"/>
              <w:t>**</w:t>
            </w:r>
          </w:p>
        </w:tc>
      </w:tr>
      <w:tr w:rsidR="005A4A64" w:rsidRPr="00E40AC8" w:rsidTr="0068648E">
        <w:trPr>
          <w:trHeight w:val="292"/>
          <w:jc w:val="center"/>
        </w:trPr>
        <w:tc>
          <w:tcPr>
            <w:tcW w:w="1599" w:type="dxa"/>
            <w:vAlign w:val="center"/>
          </w:tcPr>
          <w:p w:rsidR="005A4A64" w:rsidRDefault="005A4A64" w:rsidP="0068648E">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1734" w:type="dxa"/>
            <w:vAlign w:val="center"/>
          </w:tcPr>
          <w:p w:rsidR="005A4A64" w:rsidRDefault="005A4A64" w:rsidP="0068648E">
            <w:pPr>
              <w:jc w:val="center"/>
              <w:rPr>
                <w:rFonts w:ascii="GHEA Grapalat" w:hAnsi="GHEA Grapalat" w:cs="Calibri"/>
                <w:color w:val="000000"/>
                <w:sz w:val="20"/>
                <w:szCs w:val="20"/>
              </w:rPr>
            </w:pPr>
            <w:r>
              <w:rPr>
                <w:rFonts w:ascii="GHEA Grapalat" w:hAnsi="GHEA Grapalat" w:cs="Calibri"/>
                <w:color w:val="000000"/>
                <w:sz w:val="20"/>
                <w:szCs w:val="20"/>
              </w:rPr>
              <w:t>71241200</w:t>
            </w:r>
          </w:p>
        </w:tc>
        <w:tc>
          <w:tcPr>
            <w:tcW w:w="5969" w:type="dxa"/>
          </w:tcPr>
          <w:p w:rsidR="009D02BA" w:rsidRPr="00CA7052" w:rsidRDefault="009D02BA" w:rsidP="009D02BA">
            <w:pPr>
              <w:pStyle w:val="ListParagraph"/>
              <w:numPr>
                <w:ilvl w:val="0"/>
                <w:numId w:val="38"/>
              </w:numPr>
              <w:ind w:left="106" w:firstLine="284"/>
              <w:contextualSpacing/>
              <w:jc w:val="both"/>
              <w:rPr>
                <w:rFonts w:ascii="GHEA Grapalat" w:hAnsi="GHEA Grapalat"/>
              </w:rPr>
            </w:pPr>
            <w:r w:rsidRPr="00CA7052">
              <w:rPr>
                <w:rFonts w:ascii="GHEA Grapalat" w:hAnsi="GHEA Grapalat"/>
              </w:rPr>
              <w:t>Предусмотреть</w:t>
            </w:r>
          </w:p>
          <w:p w:rsidR="009D02BA" w:rsidRPr="00CA7052" w:rsidRDefault="009D02BA" w:rsidP="009D02BA">
            <w:pPr>
              <w:pStyle w:val="ListParagraph"/>
              <w:ind w:left="106" w:firstLine="284"/>
              <w:jc w:val="both"/>
              <w:rPr>
                <w:rFonts w:ascii="GHEA Grapalat" w:hAnsi="GHEA Grapalat"/>
              </w:rPr>
            </w:pPr>
            <w:r w:rsidRPr="00CA7052">
              <w:rPr>
                <w:rFonts w:ascii="GHEA Grapalat" w:hAnsi="GHEA Grapalat"/>
              </w:rPr>
              <w:t>- Установка опор наружного освещения на тротуарах по обеим сторонам улицы Киевян,</w:t>
            </w:r>
          </w:p>
          <w:p w:rsidR="009D02BA" w:rsidRPr="00CA7052" w:rsidRDefault="009D02BA" w:rsidP="009D02BA">
            <w:pPr>
              <w:pStyle w:val="ListParagraph"/>
              <w:ind w:left="106" w:firstLine="284"/>
              <w:jc w:val="both"/>
              <w:rPr>
                <w:rFonts w:ascii="GHEA Grapalat" w:hAnsi="GHEA Grapalat"/>
              </w:rPr>
            </w:pPr>
            <w:r w:rsidRPr="00CA7052">
              <w:rPr>
                <w:rFonts w:ascii="GHEA Grapalat" w:hAnsi="GHEA Grapalat"/>
              </w:rPr>
              <w:t xml:space="preserve">- Прокладка подземных коммуникационных труб в зоне проезжей части на расстоянии 0,5-2,0 метра от обочин тротуаров по обеим сторонам улицы Киевян, </w:t>
            </w:r>
            <w:r w:rsidRPr="00253F08">
              <w:rPr>
                <w:rFonts w:ascii="GHEA Grapalat" w:hAnsi="GHEA Grapalat"/>
              </w:rPr>
              <w:t>строительство</w:t>
            </w:r>
            <w:r w:rsidRPr="00CA7052">
              <w:rPr>
                <w:rFonts w:ascii="GHEA Grapalat" w:hAnsi="GHEA Grapalat"/>
              </w:rPr>
              <w:t xml:space="preserve"> микротраншеи, комплексное строительство кабельной сети наружного освещения.</w:t>
            </w:r>
          </w:p>
          <w:p w:rsidR="009D02BA" w:rsidRPr="00CA7052" w:rsidRDefault="009D02BA" w:rsidP="009D02BA">
            <w:pPr>
              <w:pStyle w:val="ListParagraph"/>
              <w:ind w:left="106" w:firstLine="284"/>
              <w:jc w:val="both"/>
              <w:rPr>
                <w:rFonts w:ascii="GHEA Grapalat" w:hAnsi="GHEA Grapalat"/>
              </w:rPr>
            </w:pPr>
            <w:r w:rsidRPr="00CA7052">
              <w:rPr>
                <w:rFonts w:ascii="GHEA Grapalat" w:hAnsi="GHEA Grapalat"/>
              </w:rPr>
              <w:t xml:space="preserve">- Выполнить микротраншеи и фундаменты </w:t>
            </w:r>
            <w:r w:rsidRPr="008244C7">
              <w:rPr>
                <w:rFonts w:ascii="GHEA Grapalat" w:hAnsi="GHEA Grapalat"/>
              </w:rPr>
              <w:t xml:space="preserve">опор </w:t>
            </w:r>
            <w:r w:rsidRPr="00CA7052">
              <w:rPr>
                <w:rFonts w:ascii="GHEA Grapalat" w:hAnsi="GHEA Grapalat"/>
              </w:rPr>
              <w:lastRenderedPageBreak/>
              <w:t>в соответствии с проектными расчетами (по программе ЛИРА), а также опытом работы аналогичных улиц, реализованных по международной программе.</w:t>
            </w:r>
          </w:p>
          <w:p w:rsidR="009D02BA" w:rsidRDefault="009D02BA" w:rsidP="009D02BA">
            <w:pPr>
              <w:pStyle w:val="ListParagraph"/>
              <w:ind w:left="106" w:firstLine="284"/>
              <w:jc w:val="both"/>
              <w:rPr>
                <w:rFonts w:ascii="GHEA Grapalat" w:hAnsi="GHEA Grapalat"/>
              </w:rPr>
            </w:pPr>
            <w:r w:rsidRPr="00CA7052">
              <w:rPr>
                <w:rFonts w:ascii="GHEA Grapalat" w:hAnsi="GHEA Grapalat"/>
              </w:rPr>
              <w:t xml:space="preserve">-Также учитывать </w:t>
            </w:r>
            <w:r w:rsidRPr="003046A3">
              <w:rPr>
                <w:rFonts w:ascii="GHEA Grapalat" w:hAnsi="GHEA Grapalat"/>
              </w:rPr>
              <w:t>разветвление</w:t>
            </w:r>
            <w:r>
              <w:rPr>
                <w:rFonts w:ascii="GHEA Grapalat" w:hAnsi="GHEA Grapalat"/>
              </w:rPr>
              <w:t xml:space="preserve"> </w:t>
            </w:r>
            <w:r w:rsidRPr="00F63D6B">
              <w:rPr>
                <w:rFonts w:ascii="GHEA Grapalat" w:hAnsi="GHEA Grapalat"/>
              </w:rPr>
              <w:t>всех организаций и необходимость установки люков, которые будут использовать подземные трубы с разрешения ЗАО «</w:t>
            </w:r>
            <w:r>
              <w:rPr>
                <w:rFonts w:ascii="GHEA Grapalat" w:hAnsi="GHEA Grapalat"/>
              </w:rPr>
              <w:t>Ергврсвет</w:t>
            </w:r>
            <w:r w:rsidRPr="00F63D6B">
              <w:rPr>
                <w:rFonts w:ascii="GHEA Grapalat" w:hAnsi="GHEA Grapalat"/>
              </w:rPr>
              <w:t>».</w:t>
            </w:r>
          </w:p>
          <w:p w:rsidR="009D02BA" w:rsidRDefault="009D02BA" w:rsidP="009D02BA">
            <w:pPr>
              <w:pStyle w:val="ListParagraph"/>
              <w:ind w:left="106" w:firstLine="284"/>
              <w:jc w:val="both"/>
              <w:rPr>
                <w:rFonts w:ascii="GHEA Grapalat" w:hAnsi="GHEA Grapalat"/>
              </w:rPr>
            </w:pPr>
            <w:r w:rsidRPr="0008571C">
              <w:rPr>
                <w:rFonts w:ascii="GHEA Grapalat" w:hAnsi="GHEA Grapalat"/>
              </w:rPr>
              <w:t xml:space="preserve">- установить новые оцинкованные стальные </w:t>
            </w:r>
            <w:r>
              <w:rPr>
                <w:rFonts w:ascii="GHEA Grapalat" w:hAnsi="GHEA Grapalat"/>
              </w:rPr>
              <w:t>восьмиугольные</w:t>
            </w:r>
            <w:r w:rsidRPr="0008571C">
              <w:rPr>
                <w:rFonts w:ascii="GHEA Grapalat" w:hAnsi="GHEA Grapalat"/>
              </w:rPr>
              <w:t xml:space="preserve"> </w:t>
            </w:r>
            <w:r w:rsidRPr="00CA7052">
              <w:rPr>
                <w:rFonts w:ascii="GHEA Grapalat" w:hAnsi="GHEA Grapalat"/>
              </w:rPr>
              <w:t>опор</w:t>
            </w:r>
            <w:r w:rsidRPr="0008571C">
              <w:rPr>
                <w:rFonts w:ascii="GHEA Grapalat" w:hAnsi="GHEA Grapalat"/>
              </w:rPr>
              <w:t xml:space="preserve">ы с кронштейнами и контуром заземления в соответствии с требованиями </w:t>
            </w:r>
            <w:r w:rsidRPr="00BE5029">
              <w:rPr>
                <w:rFonts w:ascii="GHEA Grapalat" w:hAnsi="GHEA Grapalat"/>
              </w:rPr>
              <w:t>ЕСХ</w:t>
            </w:r>
            <w:r w:rsidRPr="0008571C">
              <w:rPr>
                <w:rFonts w:ascii="GHEA Grapalat" w:hAnsi="GHEA Grapalat"/>
              </w:rPr>
              <w:t>,</w:t>
            </w:r>
          </w:p>
          <w:p w:rsidR="009D02BA" w:rsidRDefault="009D02BA" w:rsidP="009D02BA">
            <w:pPr>
              <w:pStyle w:val="ListParagraph"/>
              <w:ind w:left="106" w:firstLine="284"/>
              <w:jc w:val="both"/>
              <w:rPr>
                <w:rFonts w:ascii="GHEA Grapalat" w:hAnsi="GHEA Grapalat"/>
              </w:rPr>
            </w:pPr>
            <w:r w:rsidRPr="00A90EAA">
              <w:rPr>
                <w:rFonts w:ascii="GHEA Grapalat" w:hAnsi="GHEA Grapalat"/>
              </w:rPr>
              <w:t xml:space="preserve">- предусмотреть 2 шкафа для управления сетью наружного освещения, в шкафах управления предусмотреть модуль управления узлами и мониторинга данных сети наружного освещения, который должен быть совместим с программой уличного освещения </w:t>
            </w:r>
            <w:r w:rsidRPr="00050775">
              <w:rPr>
                <w:rFonts w:ascii="GHEA Grapalat" w:hAnsi="GHEA Grapalat"/>
                <w:lang w:val="hy-AM"/>
              </w:rPr>
              <w:t xml:space="preserve">Lucidus SMART street light </w:t>
            </w:r>
            <w:r w:rsidRPr="00A90EAA">
              <w:rPr>
                <w:rFonts w:ascii="GHEA Grapalat" w:hAnsi="GHEA Grapalat"/>
              </w:rPr>
              <w:t xml:space="preserve">системы управления городским освещением г. Еревана, также необходимо осуществить внедрение и адаптацию программного обеспечения к программе уличного освещения </w:t>
            </w:r>
            <w:r w:rsidRPr="00050775">
              <w:rPr>
                <w:rFonts w:ascii="GHEA Grapalat" w:hAnsi="GHEA Grapalat"/>
                <w:lang w:val="hy-AM"/>
              </w:rPr>
              <w:t xml:space="preserve">Lucidus SMART street light </w:t>
            </w:r>
            <w:r w:rsidRPr="00A90EAA">
              <w:rPr>
                <w:rFonts w:ascii="GHEA Grapalat" w:hAnsi="GHEA Grapalat"/>
              </w:rPr>
              <w:t xml:space="preserve">системы управления городским освещением г. Еревана, согласовать с </w:t>
            </w:r>
            <w:r w:rsidRPr="00F63D6B">
              <w:rPr>
                <w:rFonts w:ascii="GHEA Grapalat" w:hAnsi="GHEA Grapalat"/>
              </w:rPr>
              <w:t>ЗАО «</w:t>
            </w:r>
            <w:r>
              <w:rPr>
                <w:rFonts w:ascii="GHEA Grapalat" w:hAnsi="GHEA Grapalat"/>
              </w:rPr>
              <w:t>Ергврсвет</w:t>
            </w:r>
            <w:r w:rsidRPr="00F63D6B">
              <w:rPr>
                <w:rFonts w:ascii="GHEA Grapalat" w:hAnsi="GHEA Grapalat"/>
              </w:rPr>
              <w:t>».</w:t>
            </w:r>
          </w:p>
          <w:p w:rsidR="009D02BA" w:rsidRDefault="009D02BA" w:rsidP="009D02BA">
            <w:pPr>
              <w:pStyle w:val="ListParagraph"/>
              <w:ind w:left="106" w:firstLine="284"/>
              <w:jc w:val="both"/>
              <w:rPr>
                <w:rFonts w:ascii="GHEA Grapalat" w:hAnsi="GHEA Grapalat"/>
              </w:rPr>
            </w:pPr>
            <w:r w:rsidRPr="0004498F">
              <w:rPr>
                <w:rFonts w:ascii="GHEA Grapalat" w:hAnsi="GHEA Grapalat"/>
              </w:rPr>
              <w:t xml:space="preserve">- местоположение опор освещения и технические характеристики светильников, предусмотренных проектом согласовать с ЗАО </w:t>
            </w:r>
            <w:r w:rsidRPr="00F63D6B">
              <w:rPr>
                <w:rFonts w:ascii="GHEA Grapalat" w:hAnsi="GHEA Grapalat"/>
              </w:rPr>
              <w:t>«</w:t>
            </w:r>
            <w:r>
              <w:rPr>
                <w:rFonts w:ascii="GHEA Grapalat" w:hAnsi="GHEA Grapalat"/>
              </w:rPr>
              <w:t>Ергврсвет</w:t>
            </w:r>
            <w:r w:rsidRPr="00F63D6B">
              <w:rPr>
                <w:rFonts w:ascii="GHEA Grapalat" w:hAnsi="GHEA Grapalat"/>
              </w:rPr>
              <w:t>»</w:t>
            </w:r>
            <w:r>
              <w:rPr>
                <w:rFonts w:ascii="GHEA Grapalat" w:hAnsi="GHEA Grapalat"/>
              </w:rPr>
              <w:t>.</w:t>
            </w:r>
          </w:p>
          <w:p w:rsidR="009D02BA" w:rsidRDefault="009D02BA" w:rsidP="009D02BA">
            <w:pPr>
              <w:pStyle w:val="ListParagraph"/>
              <w:ind w:left="106" w:firstLine="284"/>
              <w:jc w:val="both"/>
              <w:rPr>
                <w:rFonts w:ascii="GHEA Grapalat" w:hAnsi="GHEA Grapalat"/>
              </w:rPr>
            </w:pPr>
            <w:r w:rsidRPr="00DB79DC">
              <w:rPr>
                <w:rFonts w:ascii="GHEA Grapalat" w:hAnsi="GHEA Grapalat"/>
              </w:rPr>
              <w:t xml:space="preserve">- также </w:t>
            </w:r>
            <w:r w:rsidRPr="00A90EAA">
              <w:rPr>
                <w:rFonts w:ascii="GHEA Grapalat" w:hAnsi="GHEA Grapalat"/>
              </w:rPr>
              <w:t>предусмотреть</w:t>
            </w:r>
            <w:r w:rsidRPr="00DB79DC">
              <w:rPr>
                <w:rFonts w:ascii="GHEA Grapalat" w:hAnsi="GHEA Grapalat"/>
              </w:rPr>
              <w:t xml:space="preserve"> 10-процентный резервный фонд для осветительных приборов,</w:t>
            </w:r>
          </w:p>
          <w:p w:rsidR="009D02BA" w:rsidRDefault="009D02BA" w:rsidP="009D02BA">
            <w:pPr>
              <w:pStyle w:val="ListParagraph"/>
              <w:ind w:left="106" w:firstLine="284"/>
              <w:jc w:val="both"/>
              <w:rPr>
                <w:rFonts w:ascii="GHEA Grapalat" w:hAnsi="GHEA Grapalat"/>
              </w:rPr>
            </w:pPr>
            <w:r w:rsidRPr="00DB79DC">
              <w:rPr>
                <w:rFonts w:ascii="GHEA Grapalat" w:hAnsi="GHEA Grapalat"/>
              </w:rPr>
              <w:lastRenderedPageBreak/>
              <w:t>- привести в соответствие с проектной сетью наружного освещения улицы класса А-2 согласно требованиям «Искусственное и естественное освещение» Национального стандарта Армении от 22 марта 2017 года.</w:t>
            </w:r>
          </w:p>
          <w:p w:rsidR="009D02BA" w:rsidRDefault="009D02BA" w:rsidP="009D02BA">
            <w:pPr>
              <w:pStyle w:val="ListParagraph"/>
              <w:ind w:left="106" w:right="176" w:firstLine="284"/>
              <w:jc w:val="both"/>
              <w:rPr>
                <w:rFonts w:ascii="GHEA Grapalat" w:hAnsi="GHEA Grapalat"/>
              </w:rPr>
            </w:pPr>
            <w:r w:rsidRPr="00DB79DC">
              <w:rPr>
                <w:rFonts w:ascii="GHEA Grapalat" w:hAnsi="GHEA Grapalat"/>
              </w:rPr>
              <w:t xml:space="preserve">- установка люка возле каждой </w:t>
            </w:r>
            <w:r w:rsidRPr="00CA7052">
              <w:rPr>
                <w:rFonts w:ascii="GHEA Grapalat" w:hAnsi="GHEA Grapalat"/>
              </w:rPr>
              <w:t>опор</w:t>
            </w:r>
            <w:r>
              <w:rPr>
                <w:rFonts w:ascii="GHEA Grapalat" w:hAnsi="GHEA Grapalat"/>
              </w:rPr>
              <w:t>ы</w:t>
            </w:r>
            <w:r w:rsidRPr="00DB79DC">
              <w:rPr>
                <w:rFonts w:ascii="GHEA Grapalat" w:hAnsi="GHEA Grapalat"/>
              </w:rPr>
              <w:t xml:space="preserve"> для прокладки кабелей по трубам, </w:t>
            </w:r>
            <w:r w:rsidRPr="00A90EAA">
              <w:rPr>
                <w:rFonts w:ascii="GHEA Grapalat" w:hAnsi="GHEA Grapalat"/>
              </w:rPr>
              <w:t>предусмотреть</w:t>
            </w:r>
            <w:r w:rsidRPr="007259ED">
              <w:rPr>
                <w:rFonts w:ascii="GHEA Grapalat" w:hAnsi="GHEA Grapalat"/>
              </w:rPr>
              <w:t xml:space="preserve"> 3 шт. </w:t>
            </w:r>
            <w:r>
              <w:rPr>
                <w:rFonts w:ascii="GHEA Grapalat" w:hAnsi="GHEA Grapalat"/>
              </w:rPr>
              <w:t>т</w:t>
            </w:r>
            <w:r w:rsidRPr="007259ED">
              <w:rPr>
                <w:rFonts w:ascii="GHEA Grapalat" w:hAnsi="GHEA Grapalat"/>
              </w:rPr>
              <w:t xml:space="preserve">рубы </w:t>
            </w:r>
            <w:r>
              <w:rPr>
                <w:rFonts w:ascii="GHEA Grapalat" w:hAnsi="GHEA Grapalat"/>
              </w:rPr>
              <w:t>Ф</w:t>
            </w:r>
            <w:r w:rsidRPr="007259ED">
              <w:rPr>
                <w:rFonts w:ascii="GHEA Grapalat" w:hAnsi="GHEA Grapalat"/>
              </w:rPr>
              <w:t xml:space="preserve"> 110мм, 2 шт. </w:t>
            </w:r>
            <w:r>
              <w:rPr>
                <w:rFonts w:ascii="GHEA Grapalat" w:hAnsi="GHEA Grapalat"/>
              </w:rPr>
              <w:t>т</w:t>
            </w:r>
            <w:r w:rsidRPr="007259ED">
              <w:rPr>
                <w:rFonts w:ascii="GHEA Grapalat" w:hAnsi="GHEA Grapalat"/>
              </w:rPr>
              <w:t xml:space="preserve">рубы </w:t>
            </w:r>
            <w:r>
              <w:rPr>
                <w:rFonts w:ascii="GHEA Grapalat" w:hAnsi="GHEA Grapalat"/>
              </w:rPr>
              <w:t>Ф</w:t>
            </w:r>
            <w:r w:rsidRPr="007259ED">
              <w:rPr>
                <w:rFonts w:ascii="GHEA Grapalat" w:hAnsi="GHEA Grapalat"/>
              </w:rPr>
              <w:t xml:space="preserve"> 75мм, расположение труб в траншее согласовать </w:t>
            </w:r>
            <w:r w:rsidRPr="0004498F">
              <w:rPr>
                <w:rFonts w:ascii="GHEA Grapalat" w:hAnsi="GHEA Grapalat"/>
              </w:rPr>
              <w:t xml:space="preserve">ЗАО </w:t>
            </w:r>
            <w:r w:rsidRPr="00F63D6B">
              <w:rPr>
                <w:rFonts w:ascii="GHEA Grapalat" w:hAnsi="GHEA Grapalat"/>
              </w:rPr>
              <w:t>«</w:t>
            </w:r>
            <w:r>
              <w:rPr>
                <w:rFonts w:ascii="GHEA Grapalat" w:hAnsi="GHEA Grapalat"/>
              </w:rPr>
              <w:t>Ергврсвет</w:t>
            </w:r>
            <w:r w:rsidRPr="00F63D6B">
              <w:rPr>
                <w:rFonts w:ascii="GHEA Grapalat" w:hAnsi="GHEA Grapalat"/>
              </w:rPr>
              <w:t>»</w:t>
            </w:r>
            <w:r>
              <w:rPr>
                <w:rFonts w:ascii="GHEA Grapalat" w:hAnsi="GHEA Grapalat"/>
              </w:rPr>
              <w:t>.</w:t>
            </w:r>
          </w:p>
          <w:p w:rsidR="009D02BA" w:rsidRDefault="009D02BA" w:rsidP="009D02BA">
            <w:pPr>
              <w:pStyle w:val="ListParagraph"/>
              <w:ind w:left="106" w:right="176" w:firstLine="284"/>
              <w:jc w:val="both"/>
              <w:rPr>
                <w:rFonts w:ascii="GHEA Grapalat" w:hAnsi="GHEA Grapalat"/>
              </w:rPr>
            </w:pPr>
            <w:r w:rsidRPr="006516FB">
              <w:rPr>
                <w:rFonts w:ascii="GHEA Grapalat" w:hAnsi="GHEA Grapalat"/>
              </w:rPr>
              <w:t xml:space="preserve">- представить электрическую схему цепного соединения </w:t>
            </w:r>
            <w:r w:rsidRPr="006516FB">
              <w:rPr>
                <w:rFonts w:ascii="GHEA Grapalat" w:hAnsi="GHEA Grapalat"/>
                <w:szCs w:val="10"/>
                <w:lang w:val="hy-AM"/>
              </w:rPr>
              <w:t>силовых шкафов</w:t>
            </w:r>
            <w:r w:rsidRPr="006516FB">
              <w:rPr>
                <w:rFonts w:ascii="GHEA Grapalat" w:hAnsi="GHEA Grapalat"/>
              </w:rPr>
              <w:t>.</w:t>
            </w:r>
          </w:p>
          <w:p w:rsidR="009D02BA" w:rsidRPr="006516FB" w:rsidRDefault="009D02BA" w:rsidP="009D02BA">
            <w:pPr>
              <w:pStyle w:val="ListParagraph"/>
              <w:ind w:left="106" w:right="176" w:firstLine="284"/>
              <w:jc w:val="both"/>
              <w:rPr>
                <w:rFonts w:ascii="GHEA Grapalat" w:hAnsi="GHEA Grapalat"/>
                <w:szCs w:val="10"/>
                <w:lang w:val="hy-AM"/>
              </w:rPr>
            </w:pPr>
            <w:r w:rsidRPr="006516FB">
              <w:rPr>
                <w:rFonts w:ascii="GHEA Grapalat" w:hAnsi="GHEA Grapalat"/>
                <w:szCs w:val="10"/>
                <w:lang w:val="hy-AM"/>
              </w:rPr>
              <w:t>- строительство подземных кабельных линий от силовых шкафов до сети наружного освещения,</w:t>
            </w:r>
          </w:p>
          <w:p w:rsidR="009D02BA" w:rsidRPr="006516FB" w:rsidRDefault="009D02BA" w:rsidP="009D02BA">
            <w:pPr>
              <w:pStyle w:val="ListParagraph"/>
              <w:ind w:left="106" w:right="176" w:firstLine="284"/>
              <w:jc w:val="both"/>
              <w:rPr>
                <w:rFonts w:ascii="GHEA Grapalat" w:hAnsi="GHEA Grapalat"/>
                <w:szCs w:val="10"/>
                <w:lang w:val="hy-AM"/>
              </w:rPr>
            </w:pPr>
            <w:r w:rsidRPr="006516FB">
              <w:rPr>
                <w:rFonts w:ascii="GHEA Grapalat" w:hAnsi="GHEA Grapalat"/>
                <w:szCs w:val="10"/>
                <w:lang w:val="hy-AM"/>
              </w:rPr>
              <w:t>- представить расчет падения напряжения и отклонения напряжения;</w:t>
            </w:r>
          </w:p>
          <w:p w:rsidR="009D02BA" w:rsidRDefault="009D02BA" w:rsidP="009D02BA">
            <w:pPr>
              <w:pStyle w:val="ListParagraph"/>
              <w:ind w:left="106" w:right="176" w:firstLine="284"/>
              <w:jc w:val="both"/>
              <w:rPr>
                <w:rFonts w:ascii="GHEA Grapalat" w:hAnsi="GHEA Grapalat"/>
                <w:szCs w:val="10"/>
                <w:lang w:val="hy-AM"/>
              </w:rPr>
            </w:pPr>
            <w:r w:rsidRPr="006516FB">
              <w:rPr>
                <w:rFonts w:ascii="GHEA Grapalat" w:hAnsi="GHEA Grapalat"/>
                <w:szCs w:val="10"/>
                <w:lang w:val="hy-AM"/>
              </w:rPr>
              <w:t>- представить электрическую схему цепи заземления электропитания силовых шкафов и подключения приборов, установленных в шкафах,</w:t>
            </w:r>
          </w:p>
          <w:p w:rsidR="009D02BA" w:rsidRDefault="009D02BA" w:rsidP="009D02BA">
            <w:pPr>
              <w:pStyle w:val="ListParagraph"/>
              <w:ind w:left="106" w:right="176" w:firstLine="284"/>
              <w:jc w:val="both"/>
              <w:rPr>
                <w:rFonts w:ascii="GHEA Grapalat" w:hAnsi="GHEA Grapalat"/>
                <w:szCs w:val="10"/>
                <w:lang w:val="hy-AM"/>
              </w:rPr>
            </w:pPr>
            <w:r w:rsidRPr="007B5619">
              <w:rPr>
                <w:rFonts w:ascii="GHEA Grapalat" w:hAnsi="GHEA Grapalat"/>
                <w:szCs w:val="10"/>
                <w:lang w:val="hy-AM"/>
              </w:rPr>
              <w:t>- получить трехмерное изображение внешнего вида и светового эффекта улицы Киевян с помощью фотограмметрии и трехмерного моделирования.</w:t>
            </w:r>
          </w:p>
          <w:p w:rsidR="009D02BA" w:rsidRDefault="009D02BA" w:rsidP="009D02BA">
            <w:pPr>
              <w:pStyle w:val="ListParagraph"/>
              <w:ind w:left="106" w:right="176" w:firstLine="284"/>
              <w:jc w:val="both"/>
              <w:rPr>
                <w:rFonts w:ascii="GHEA Grapalat" w:hAnsi="GHEA Grapalat"/>
                <w:szCs w:val="10"/>
                <w:lang w:val="hy-AM"/>
              </w:rPr>
            </w:pPr>
            <w:r w:rsidRPr="00FD4080">
              <w:rPr>
                <w:rFonts w:ascii="GHEA Grapalat" w:hAnsi="GHEA Grapalat"/>
                <w:szCs w:val="10"/>
                <w:lang w:val="hy-AM"/>
              </w:rPr>
              <w:t xml:space="preserve">-запланировать демонтаж старых </w:t>
            </w:r>
            <w:r w:rsidRPr="0004498F">
              <w:rPr>
                <w:rFonts w:ascii="GHEA Grapalat" w:hAnsi="GHEA Grapalat"/>
              </w:rPr>
              <w:t>опор</w:t>
            </w:r>
            <w:r w:rsidRPr="00FD4080">
              <w:rPr>
                <w:rFonts w:ascii="GHEA Grapalat" w:hAnsi="GHEA Grapalat"/>
                <w:szCs w:val="10"/>
                <w:lang w:val="hy-AM"/>
              </w:rPr>
              <w:t>, светильников и кабелей наружного освещения.</w:t>
            </w:r>
          </w:p>
          <w:p w:rsidR="009D02BA" w:rsidRPr="00D63585" w:rsidRDefault="009D02BA" w:rsidP="009D02BA">
            <w:pPr>
              <w:pStyle w:val="ListParagraph"/>
              <w:ind w:left="106" w:right="176" w:firstLine="284"/>
              <w:jc w:val="both"/>
              <w:rPr>
                <w:rFonts w:ascii="GHEA Grapalat" w:hAnsi="GHEA Grapalat"/>
                <w:szCs w:val="10"/>
                <w:lang w:val="hy-AM"/>
              </w:rPr>
            </w:pPr>
            <w:r w:rsidRPr="00D63585">
              <w:rPr>
                <w:rFonts w:ascii="GHEA Grapalat" w:hAnsi="GHEA Grapalat"/>
                <w:szCs w:val="10"/>
                <w:lang w:val="hy-AM"/>
              </w:rPr>
              <w:t xml:space="preserve">Проектно-сметная документация должна быть подготовлена </w:t>
            </w:r>
            <w:r w:rsidRPr="00D63585">
              <w:rPr>
                <w:rFonts w:ascii="Cambria Math" w:hAnsi="Cambria Math" w:cs="Cambria Math"/>
                <w:szCs w:val="10"/>
                <w:lang w:val="hy-AM"/>
              </w:rPr>
              <w:t>​​</w:t>
            </w:r>
            <w:r w:rsidRPr="00D63585">
              <w:rPr>
                <w:rFonts w:ascii="GHEA Grapalat" w:hAnsi="GHEA Grapalat" w:cs="GHEA Grapalat"/>
                <w:szCs w:val="10"/>
                <w:lang w:val="hy-AM"/>
              </w:rPr>
              <w:t>с</w:t>
            </w:r>
            <w:r w:rsidRPr="00D63585">
              <w:rPr>
                <w:rFonts w:ascii="GHEA Grapalat" w:hAnsi="GHEA Grapalat"/>
                <w:szCs w:val="10"/>
                <w:lang w:val="hy-AM"/>
              </w:rPr>
              <w:t xml:space="preserve"> </w:t>
            </w:r>
            <w:r w:rsidRPr="00D63585">
              <w:rPr>
                <w:rFonts w:ascii="GHEA Grapalat" w:hAnsi="GHEA Grapalat" w:cs="GHEA Grapalat"/>
                <w:szCs w:val="10"/>
                <w:lang w:val="hy-AM"/>
              </w:rPr>
              <w:t>использованием</w:t>
            </w:r>
            <w:r w:rsidRPr="00D63585">
              <w:rPr>
                <w:rFonts w:ascii="GHEA Grapalat" w:hAnsi="GHEA Grapalat"/>
                <w:szCs w:val="10"/>
                <w:lang w:val="hy-AM"/>
              </w:rPr>
              <w:t xml:space="preserve"> </w:t>
            </w:r>
            <w:r w:rsidRPr="00D63585">
              <w:rPr>
                <w:rFonts w:ascii="GHEA Grapalat" w:hAnsi="GHEA Grapalat" w:cs="GHEA Grapalat"/>
                <w:szCs w:val="10"/>
                <w:lang w:val="hy-AM"/>
              </w:rPr>
              <w:t>соответствующих</w:t>
            </w:r>
            <w:r w:rsidRPr="00D63585">
              <w:rPr>
                <w:rFonts w:ascii="GHEA Grapalat" w:hAnsi="GHEA Grapalat"/>
                <w:szCs w:val="10"/>
                <w:lang w:val="hy-AM"/>
              </w:rPr>
              <w:t xml:space="preserve"> </w:t>
            </w:r>
            <w:r w:rsidRPr="00D63585">
              <w:rPr>
                <w:rFonts w:ascii="GHEA Grapalat" w:hAnsi="GHEA Grapalat" w:cs="GHEA Grapalat"/>
                <w:szCs w:val="10"/>
                <w:lang w:val="hy-AM"/>
              </w:rPr>
              <w:t>компьютерных</w:t>
            </w:r>
            <w:r w:rsidRPr="00D63585">
              <w:rPr>
                <w:rFonts w:ascii="GHEA Grapalat" w:hAnsi="GHEA Grapalat"/>
                <w:szCs w:val="10"/>
                <w:lang w:val="hy-AM"/>
              </w:rPr>
              <w:t xml:space="preserve"> </w:t>
            </w:r>
            <w:r w:rsidRPr="00D63585">
              <w:rPr>
                <w:rFonts w:ascii="GHEA Grapalat" w:hAnsi="GHEA Grapalat" w:cs="GHEA Grapalat"/>
                <w:szCs w:val="10"/>
                <w:lang w:val="hy-AM"/>
              </w:rPr>
              <w:t>программ</w:t>
            </w:r>
            <w:r w:rsidRPr="00D63585">
              <w:rPr>
                <w:rFonts w:ascii="GHEA Grapalat" w:hAnsi="GHEA Grapalat"/>
                <w:szCs w:val="10"/>
                <w:lang w:val="hy-AM"/>
              </w:rPr>
              <w:t xml:space="preserve">, </w:t>
            </w:r>
            <w:r w:rsidRPr="00D63585">
              <w:rPr>
                <w:rFonts w:ascii="GHEA Grapalat" w:hAnsi="GHEA Grapalat" w:cs="GHEA Grapalat"/>
                <w:szCs w:val="10"/>
                <w:lang w:val="hy-AM"/>
              </w:rPr>
              <w:t>быть</w:t>
            </w:r>
            <w:r w:rsidRPr="00D63585">
              <w:rPr>
                <w:rFonts w:ascii="GHEA Grapalat" w:hAnsi="GHEA Grapalat"/>
                <w:szCs w:val="10"/>
                <w:lang w:val="hy-AM"/>
              </w:rPr>
              <w:t xml:space="preserve"> </w:t>
            </w:r>
            <w:r w:rsidRPr="00D63585">
              <w:rPr>
                <w:rFonts w:ascii="GHEA Grapalat" w:hAnsi="GHEA Grapalat" w:cs="GHEA Grapalat"/>
                <w:szCs w:val="10"/>
                <w:lang w:val="hy-AM"/>
              </w:rPr>
              <w:t>цветной</w:t>
            </w:r>
            <w:r w:rsidRPr="00D63585">
              <w:rPr>
                <w:rFonts w:ascii="GHEA Grapalat" w:hAnsi="GHEA Grapalat"/>
                <w:szCs w:val="10"/>
                <w:lang w:val="hy-AM"/>
              </w:rPr>
              <w:t xml:space="preserve"> </w:t>
            </w:r>
            <w:r w:rsidRPr="00D63585">
              <w:rPr>
                <w:rFonts w:ascii="GHEA Grapalat" w:hAnsi="GHEA Grapalat" w:cs="GHEA Grapalat"/>
                <w:szCs w:val="10"/>
                <w:lang w:val="hy-AM"/>
              </w:rPr>
              <w:t>и</w:t>
            </w:r>
            <w:r w:rsidRPr="00D63585">
              <w:rPr>
                <w:rFonts w:ascii="GHEA Grapalat" w:hAnsi="GHEA Grapalat"/>
                <w:szCs w:val="10"/>
                <w:lang w:val="hy-AM"/>
              </w:rPr>
              <w:t xml:space="preserve"> </w:t>
            </w:r>
            <w:r w:rsidRPr="00D63585">
              <w:rPr>
                <w:rFonts w:ascii="GHEA Grapalat" w:hAnsi="GHEA Grapalat" w:cs="GHEA Grapalat"/>
                <w:szCs w:val="10"/>
                <w:lang w:val="hy-AM"/>
              </w:rPr>
              <w:t>разборчивой</w:t>
            </w:r>
            <w:r w:rsidRPr="00D63585">
              <w:rPr>
                <w:rFonts w:ascii="GHEA Grapalat" w:hAnsi="GHEA Grapalat"/>
                <w:szCs w:val="10"/>
                <w:lang w:val="hy-AM"/>
              </w:rPr>
              <w:t>.</w:t>
            </w:r>
          </w:p>
          <w:p w:rsidR="009D02BA" w:rsidRPr="00D63585" w:rsidRDefault="009D02BA" w:rsidP="009D02BA">
            <w:pPr>
              <w:pStyle w:val="ListParagraph"/>
              <w:ind w:left="106" w:right="176" w:firstLine="284"/>
              <w:jc w:val="both"/>
              <w:rPr>
                <w:rFonts w:ascii="GHEA Grapalat" w:hAnsi="GHEA Grapalat"/>
                <w:szCs w:val="10"/>
                <w:lang w:val="hy-AM"/>
              </w:rPr>
            </w:pPr>
            <w:r w:rsidRPr="00D63585">
              <w:rPr>
                <w:rFonts w:ascii="GHEA Grapalat" w:hAnsi="GHEA Grapalat"/>
                <w:szCs w:val="10"/>
                <w:lang w:val="hy-AM"/>
              </w:rPr>
              <w:lastRenderedPageBreak/>
              <w:t>- Предоставление всех документов для получения разрешения на проектирование или архитектурного задания на проектирование.</w:t>
            </w:r>
          </w:p>
          <w:p w:rsidR="009D02BA" w:rsidRDefault="009D02BA" w:rsidP="009D02BA">
            <w:pPr>
              <w:pStyle w:val="ListParagraph"/>
              <w:ind w:left="106" w:right="176" w:firstLine="284"/>
              <w:jc w:val="both"/>
              <w:rPr>
                <w:rFonts w:ascii="GHEA Grapalat" w:hAnsi="GHEA Grapalat"/>
                <w:szCs w:val="10"/>
                <w:lang w:val="hy-AM"/>
              </w:rPr>
            </w:pPr>
            <w:r w:rsidRPr="00D63585">
              <w:rPr>
                <w:rFonts w:ascii="GHEA Grapalat" w:hAnsi="GHEA Grapalat"/>
                <w:szCs w:val="10"/>
                <w:lang w:val="hy-AM"/>
              </w:rPr>
              <w:t>- предоставить эскиз проекта, ситуационный план в масштабе 1:500 и другие необходимые документы в течение 10 дней с момента подписания договора для получения задания на архитектурное проектирование,</w:t>
            </w:r>
          </w:p>
          <w:p w:rsidR="009D02BA" w:rsidRPr="004A227E" w:rsidRDefault="009D02BA" w:rsidP="009D02BA">
            <w:pPr>
              <w:pStyle w:val="ListParagraph"/>
              <w:ind w:left="106" w:right="176" w:firstLine="284"/>
              <w:jc w:val="both"/>
              <w:rPr>
                <w:rFonts w:ascii="GHEA Grapalat" w:hAnsi="GHEA Grapalat"/>
                <w:szCs w:val="10"/>
                <w:lang w:val="hy-AM"/>
              </w:rPr>
            </w:pPr>
            <w:r w:rsidRPr="004A227E">
              <w:rPr>
                <w:rFonts w:ascii="GHEA Grapalat" w:hAnsi="GHEA Grapalat"/>
                <w:szCs w:val="10"/>
                <w:lang w:val="hy-AM"/>
              </w:rPr>
              <w:t>- В проекте обязательно должны быть указаны все необходимые размеры и уровни,</w:t>
            </w:r>
          </w:p>
          <w:p w:rsidR="009D02BA" w:rsidRPr="004A227E" w:rsidRDefault="009D02BA" w:rsidP="009D02BA">
            <w:pPr>
              <w:pStyle w:val="ListParagraph"/>
              <w:ind w:left="106" w:right="176" w:firstLine="284"/>
              <w:jc w:val="both"/>
              <w:rPr>
                <w:rFonts w:ascii="GHEA Grapalat" w:hAnsi="GHEA Grapalat"/>
                <w:szCs w:val="10"/>
                <w:lang w:val="hy-AM"/>
              </w:rPr>
            </w:pPr>
            <w:r w:rsidRPr="004A227E">
              <w:rPr>
                <w:rFonts w:ascii="GHEA Grapalat" w:hAnsi="GHEA Grapalat"/>
                <w:szCs w:val="10"/>
                <w:lang w:val="hy-AM"/>
              </w:rPr>
              <w:t>- Проект должен включать спецификации на все работы.</w:t>
            </w:r>
          </w:p>
          <w:p w:rsidR="009D02BA" w:rsidRPr="004A227E" w:rsidRDefault="009D02BA" w:rsidP="009D02BA">
            <w:pPr>
              <w:pStyle w:val="ListParagraph"/>
              <w:ind w:left="106" w:right="176" w:firstLine="284"/>
              <w:jc w:val="both"/>
              <w:rPr>
                <w:rFonts w:ascii="GHEA Grapalat" w:hAnsi="GHEA Grapalat"/>
                <w:szCs w:val="10"/>
                <w:lang w:val="hy-AM"/>
              </w:rPr>
            </w:pPr>
            <w:r w:rsidRPr="004A227E">
              <w:rPr>
                <w:rFonts w:ascii="GHEA Grapalat" w:hAnsi="GHEA Grapalat"/>
                <w:szCs w:val="10"/>
                <w:lang w:val="hy-AM"/>
              </w:rPr>
              <w:t>- Проект должен включать все работы, необходимые для проведения реконструкции сети наружного освещения.</w:t>
            </w:r>
          </w:p>
          <w:p w:rsidR="009D02BA" w:rsidRPr="004A227E" w:rsidRDefault="009D02BA" w:rsidP="009D02BA">
            <w:pPr>
              <w:pStyle w:val="ListParagraph"/>
              <w:ind w:left="106" w:right="176" w:firstLine="284"/>
              <w:jc w:val="both"/>
              <w:rPr>
                <w:rFonts w:ascii="GHEA Grapalat" w:hAnsi="GHEA Grapalat"/>
                <w:szCs w:val="10"/>
                <w:lang w:val="hy-AM"/>
              </w:rPr>
            </w:pPr>
            <w:r w:rsidRPr="004A227E">
              <w:rPr>
                <w:rFonts w:ascii="GHEA Grapalat" w:hAnsi="GHEA Grapalat"/>
                <w:szCs w:val="10"/>
                <w:lang w:val="hy-AM"/>
              </w:rPr>
              <w:t>- Проект должен соответствовать всем градостроительным нормам, законам и постановлениям, действующим в Республике Армения.</w:t>
            </w:r>
          </w:p>
          <w:p w:rsidR="009D02BA" w:rsidRPr="004A227E" w:rsidRDefault="009D02BA" w:rsidP="009D02BA">
            <w:pPr>
              <w:pStyle w:val="ListParagraph"/>
              <w:ind w:left="106" w:right="176" w:firstLine="284"/>
              <w:jc w:val="both"/>
              <w:rPr>
                <w:rFonts w:ascii="GHEA Grapalat" w:hAnsi="GHEA Grapalat"/>
                <w:szCs w:val="10"/>
                <w:lang w:val="hy-AM"/>
              </w:rPr>
            </w:pPr>
            <w:r w:rsidRPr="004A227E">
              <w:rPr>
                <w:rFonts w:ascii="GHEA Grapalat" w:hAnsi="GHEA Grapalat"/>
                <w:szCs w:val="10"/>
                <w:lang w:val="hy-AM"/>
              </w:rPr>
              <w:t>- Проект должен иметь пояснительную записку и лицензию проектной организации.</w:t>
            </w:r>
          </w:p>
          <w:p w:rsidR="009D02BA" w:rsidRDefault="009D02BA" w:rsidP="009D02BA">
            <w:pPr>
              <w:pStyle w:val="ListParagraph"/>
              <w:ind w:left="106" w:right="176" w:firstLine="284"/>
              <w:jc w:val="both"/>
              <w:rPr>
                <w:rFonts w:ascii="GHEA Grapalat" w:hAnsi="GHEA Grapalat"/>
                <w:szCs w:val="10"/>
                <w:lang w:val="hy-AM"/>
              </w:rPr>
            </w:pPr>
            <w:r w:rsidRPr="004A227E">
              <w:rPr>
                <w:rFonts w:ascii="GHEA Grapalat" w:hAnsi="GHEA Grapalat"/>
                <w:szCs w:val="10"/>
                <w:lang w:val="hy-AM"/>
              </w:rPr>
              <w:t>- Максимальный срок устранения недостатков, выявленных в ходе экспертизы, устанавливается в 3 календарных дня.</w:t>
            </w:r>
          </w:p>
          <w:p w:rsidR="009D02BA" w:rsidRDefault="009D02BA" w:rsidP="009D02BA">
            <w:pPr>
              <w:pStyle w:val="ListParagraph"/>
              <w:ind w:left="106" w:right="176" w:firstLine="284"/>
              <w:jc w:val="both"/>
              <w:rPr>
                <w:rFonts w:ascii="GHEA Grapalat" w:hAnsi="GHEA Grapalat"/>
                <w:szCs w:val="10"/>
                <w:lang w:val="hy-AM"/>
              </w:rPr>
            </w:pPr>
          </w:p>
          <w:p w:rsidR="009D02BA" w:rsidRPr="004A227E" w:rsidRDefault="009D02BA" w:rsidP="009D02BA">
            <w:pPr>
              <w:pStyle w:val="ListParagraph"/>
              <w:ind w:left="106" w:right="176" w:firstLine="284"/>
              <w:jc w:val="both"/>
              <w:rPr>
                <w:rFonts w:ascii="GHEA Grapalat" w:hAnsi="GHEA Grapalat"/>
                <w:szCs w:val="10"/>
                <w:lang w:val="hy-AM"/>
              </w:rPr>
            </w:pPr>
            <w:r w:rsidRPr="004A227E">
              <w:rPr>
                <w:rFonts w:ascii="GHEA Grapalat" w:hAnsi="GHEA Grapalat"/>
                <w:szCs w:val="10"/>
                <w:lang w:val="hy-AM"/>
              </w:rPr>
              <w:t>2. Представить объемы работ, обоснованные в результате детальных исследований.</w:t>
            </w:r>
          </w:p>
          <w:p w:rsidR="009D02BA" w:rsidRDefault="009D02BA" w:rsidP="009D02BA">
            <w:pPr>
              <w:pStyle w:val="ListParagraph"/>
              <w:ind w:left="106" w:right="176" w:firstLine="284"/>
              <w:jc w:val="both"/>
              <w:rPr>
                <w:rFonts w:ascii="GHEA Grapalat" w:hAnsi="GHEA Grapalat"/>
                <w:szCs w:val="10"/>
                <w:lang w:val="hy-AM"/>
              </w:rPr>
            </w:pPr>
            <w:r w:rsidRPr="004A227E">
              <w:rPr>
                <w:rFonts w:ascii="GHEA Grapalat" w:hAnsi="GHEA Grapalat"/>
                <w:szCs w:val="10"/>
                <w:lang w:val="hy-AM"/>
              </w:rPr>
              <w:t>3. Разработать проект согласно требованиям действующих норм.</w:t>
            </w:r>
          </w:p>
          <w:p w:rsidR="009D02BA" w:rsidRDefault="009D02BA" w:rsidP="009D02BA">
            <w:pPr>
              <w:pStyle w:val="ListParagraph"/>
              <w:ind w:left="106" w:right="176" w:firstLine="284"/>
              <w:jc w:val="both"/>
              <w:rPr>
                <w:rFonts w:ascii="GHEA Grapalat" w:hAnsi="GHEA Grapalat"/>
                <w:szCs w:val="10"/>
                <w:lang w:val="hy-AM"/>
              </w:rPr>
            </w:pPr>
            <w:r w:rsidRPr="004A227E">
              <w:rPr>
                <w:rFonts w:ascii="GHEA Grapalat" w:hAnsi="GHEA Grapalat"/>
                <w:szCs w:val="10"/>
                <w:lang w:val="hy-AM"/>
              </w:rPr>
              <w:t xml:space="preserve">4. Предоставить проект,положительно протестированный лицензионной организацией--- </w:t>
            </w:r>
            <w:r w:rsidRPr="004A227E">
              <w:rPr>
                <w:rFonts w:ascii="GHEA Grapalat" w:hAnsi="GHEA Grapalat"/>
                <w:szCs w:val="10"/>
                <w:lang w:val="hy-AM"/>
              </w:rPr>
              <w:lastRenderedPageBreak/>
              <w:t>проект в 6 экз. и смету в 3 экз. Проект и смету предоставить также в электронной версии;</w:t>
            </w:r>
          </w:p>
          <w:p w:rsidR="009D02BA" w:rsidRPr="004A227E" w:rsidRDefault="009D02BA" w:rsidP="009D02BA">
            <w:pPr>
              <w:pStyle w:val="ListParagraph"/>
              <w:ind w:left="106" w:right="176" w:firstLine="284"/>
              <w:jc w:val="both"/>
              <w:rPr>
                <w:rFonts w:ascii="GHEA Grapalat" w:hAnsi="GHEA Grapalat"/>
                <w:szCs w:val="10"/>
                <w:lang w:val="hy-AM"/>
              </w:rPr>
            </w:pPr>
            <w:r w:rsidRPr="004A227E">
              <w:rPr>
                <w:rFonts w:ascii="GHEA Grapalat" w:hAnsi="GHEA Grapalat"/>
                <w:szCs w:val="10"/>
                <w:lang w:val="hy-AM"/>
              </w:rPr>
              <w:t>5. Представить об'ем работ-смету также на русском языке.</w:t>
            </w:r>
          </w:p>
          <w:p w:rsidR="009D02BA" w:rsidRDefault="009D02BA" w:rsidP="009D02BA">
            <w:pPr>
              <w:pStyle w:val="ListParagraph"/>
              <w:ind w:left="106" w:right="176" w:firstLine="284"/>
              <w:jc w:val="both"/>
              <w:rPr>
                <w:rFonts w:ascii="GHEA Grapalat" w:hAnsi="GHEA Grapalat"/>
                <w:szCs w:val="10"/>
                <w:lang w:val="hy-AM"/>
              </w:rPr>
            </w:pPr>
            <w:r w:rsidRPr="004A227E">
              <w:rPr>
                <w:rFonts w:ascii="GHEA Grapalat" w:hAnsi="GHEA Grapalat"/>
                <w:szCs w:val="10"/>
                <w:lang w:val="hy-AM"/>
              </w:rPr>
              <w:t>6. Предъявить требования к гарантийным срокам материалов, используемых для кабельного объекта, его отдельных частей (конструкций и т.п.).</w:t>
            </w:r>
          </w:p>
          <w:p w:rsidR="009D02BA" w:rsidRDefault="009D02BA" w:rsidP="009D02BA">
            <w:pPr>
              <w:pStyle w:val="ListParagraph"/>
              <w:ind w:left="106" w:right="176" w:firstLine="284"/>
              <w:jc w:val="both"/>
              <w:rPr>
                <w:rFonts w:ascii="GHEA Grapalat" w:hAnsi="GHEA Grapalat"/>
                <w:szCs w:val="10"/>
                <w:lang w:val="hy-AM"/>
              </w:rPr>
            </w:pPr>
            <w:r w:rsidRPr="004A227E">
              <w:rPr>
                <w:rFonts w:ascii="GHEA Grapalat" w:hAnsi="GHEA Grapalat"/>
                <w:szCs w:val="10"/>
                <w:lang w:val="hy-AM"/>
              </w:rPr>
              <w:t>7. Представить требования к лицензии, техническим средствам, трудовым ресурсам и профессиональным качествам, необходимым для выполнения работ.</w:t>
            </w:r>
          </w:p>
          <w:p w:rsidR="009D02BA" w:rsidRDefault="009D02BA" w:rsidP="009D02BA">
            <w:pPr>
              <w:pStyle w:val="ListParagraph"/>
              <w:ind w:left="106" w:right="176" w:firstLine="284"/>
              <w:jc w:val="both"/>
              <w:rPr>
                <w:rFonts w:ascii="GHEA Grapalat" w:hAnsi="GHEA Grapalat"/>
              </w:rPr>
            </w:pPr>
            <w:r w:rsidRPr="004A227E">
              <w:rPr>
                <w:rFonts w:ascii="GHEA Grapalat" w:hAnsi="GHEA Grapalat"/>
                <w:szCs w:val="10"/>
                <w:lang w:val="hy-AM"/>
              </w:rPr>
              <w:t xml:space="preserve">8. Согласовать проект </w:t>
            </w:r>
            <w:r w:rsidRPr="00725537">
              <w:rPr>
                <w:rFonts w:ascii="GHEA Grapalat" w:hAnsi="GHEA Grapalat"/>
                <w:szCs w:val="10"/>
                <w:lang w:val="hy-AM"/>
              </w:rPr>
              <w:t>с мэрией Еревана</w:t>
            </w:r>
            <w:r>
              <w:rPr>
                <w:rFonts w:ascii="GHEA Grapalat" w:hAnsi="GHEA Grapalat"/>
                <w:szCs w:val="10"/>
              </w:rPr>
              <w:t xml:space="preserve">, </w:t>
            </w:r>
            <w:r w:rsidRPr="004A227E">
              <w:rPr>
                <w:rFonts w:ascii="GHEA Grapalat" w:hAnsi="GHEA Grapalat"/>
                <w:szCs w:val="10"/>
                <w:lang w:val="hy-AM"/>
              </w:rPr>
              <w:t xml:space="preserve">с руководством ЗАО </w:t>
            </w:r>
            <w:r w:rsidRPr="00F63D6B">
              <w:rPr>
                <w:rFonts w:ascii="GHEA Grapalat" w:hAnsi="GHEA Grapalat"/>
              </w:rPr>
              <w:t>«</w:t>
            </w:r>
            <w:r>
              <w:rPr>
                <w:rFonts w:ascii="GHEA Grapalat" w:hAnsi="GHEA Grapalat"/>
              </w:rPr>
              <w:t>Ергврсвет</w:t>
            </w:r>
            <w:r w:rsidRPr="00F63D6B">
              <w:rPr>
                <w:rFonts w:ascii="GHEA Grapalat" w:hAnsi="GHEA Grapalat"/>
              </w:rPr>
              <w:t>»</w:t>
            </w:r>
            <w:r>
              <w:rPr>
                <w:rFonts w:ascii="GHEA Grapalat" w:hAnsi="GHEA Grapalat"/>
              </w:rPr>
              <w:t xml:space="preserve"> и </w:t>
            </w:r>
            <w:r w:rsidRPr="00E41A3B">
              <w:rPr>
                <w:rFonts w:ascii="GHEA Grapalat" w:hAnsi="GHEA Grapalat"/>
              </w:rPr>
              <w:t>всеми заинтересованными сторонами</w:t>
            </w:r>
            <w:r>
              <w:rPr>
                <w:rFonts w:ascii="GHEA Grapalat" w:hAnsi="GHEA Grapalat"/>
              </w:rPr>
              <w:t>.</w:t>
            </w:r>
          </w:p>
          <w:p w:rsidR="009D02BA" w:rsidRPr="004A227E" w:rsidRDefault="009D02BA" w:rsidP="009D02BA">
            <w:pPr>
              <w:pStyle w:val="ListParagraph"/>
              <w:ind w:left="106" w:right="176" w:firstLine="284"/>
              <w:jc w:val="both"/>
              <w:rPr>
                <w:rFonts w:ascii="GHEA Grapalat" w:hAnsi="GHEA Grapalat"/>
                <w:szCs w:val="10"/>
                <w:lang w:val="hy-AM"/>
              </w:rPr>
            </w:pPr>
            <w:r w:rsidRPr="004A227E">
              <w:rPr>
                <w:rFonts w:ascii="GHEA Grapalat" w:hAnsi="GHEA Grapalat"/>
                <w:szCs w:val="10"/>
                <w:lang w:val="hy-AM"/>
              </w:rPr>
              <w:t>9. Оплата работ производится после получения положительного экспертного заключения.</w:t>
            </w:r>
          </w:p>
          <w:p w:rsidR="009D02BA" w:rsidRDefault="009D02BA" w:rsidP="009D02BA">
            <w:pPr>
              <w:pStyle w:val="ListParagraph"/>
              <w:ind w:left="106" w:right="176" w:firstLine="284"/>
              <w:jc w:val="both"/>
              <w:rPr>
                <w:rFonts w:ascii="GHEA Grapalat" w:hAnsi="GHEA Grapalat"/>
                <w:szCs w:val="10"/>
                <w:lang w:val="hy-AM"/>
              </w:rPr>
            </w:pPr>
            <w:r w:rsidRPr="004A227E">
              <w:rPr>
                <w:rFonts w:ascii="GHEA Grapalat" w:hAnsi="GHEA Grapalat"/>
                <w:szCs w:val="10"/>
                <w:lang w:val="hy-AM"/>
              </w:rPr>
              <w:t xml:space="preserve">10. </w:t>
            </w:r>
            <w:r>
              <w:rPr>
                <w:rFonts w:ascii="GHEA Grapalat" w:hAnsi="GHEA Grapalat"/>
                <w:szCs w:val="10"/>
              </w:rPr>
              <w:t>П</w:t>
            </w:r>
            <w:r w:rsidRPr="006516FB">
              <w:rPr>
                <w:rFonts w:ascii="GHEA Grapalat" w:hAnsi="GHEA Grapalat"/>
                <w:szCs w:val="10"/>
                <w:lang w:val="hy-AM"/>
              </w:rPr>
              <w:t>редставить</w:t>
            </w:r>
            <w:r w:rsidRPr="004A227E">
              <w:rPr>
                <w:rFonts w:ascii="GHEA Grapalat" w:hAnsi="GHEA Grapalat"/>
                <w:szCs w:val="10"/>
                <w:lang w:val="hy-AM"/>
              </w:rPr>
              <w:t xml:space="preserve"> календарный план с указанием сроков выполнения отдельных видов работ, этапов и объемов.</w:t>
            </w:r>
          </w:p>
          <w:p w:rsidR="009D02BA" w:rsidRDefault="009D02BA" w:rsidP="009D02BA">
            <w:pPr>
              <w:pStyle w:val="ListParagraph"/>
              <w:ind w:left="106" w:right="176" w:firstLine="284"/>
              <w:jc w:val="both"/>
              <w:rPr>
                <w:rFonts w:ascii="GHEA Grapalat" w:hAnsi="GHEA Grapalat"/>
                <w:szCs w:val="10"/>
                <w:lang w:val="hy-AM"/>
              </w:rPr>
            </w:pPr>
          </w:p>
          <w:p w:rsidR="009D02BA" w:rsidRPr="007A0B72" w:rsidRDefault="009D02BA" w:rsidP="009D02BA">
            <w:pPr>
              <w:ind w:left="248" w:right="176" w:firstLine="283"/>
              <w:jc w:val="both"/>
              <w:rPr>
                <w:rFonts w:ascii="GHEA Grapalat" w:eastAsia="MS Mincho" w:hAnsi="GHEA Grapalat"/>
                <w:szCs w:val="10"/>
                <w:lang w:val="hy-AM" w:eastAsia="ja-JP"/>
              </w:rPr>
            </w:pPr>
            <w:r w:rsidRPr="007A0B72">
              <w:rPr>
                <w:rFonts w:ascii="GHEA Grapalat" w:eastAsia="MS Mincho" w:hAnsi="GHEA Grapalat"/>
                <w:szCs w:val="10"/>
                <w:lang w:val="hy-AM" w:eastAsia="ja-JP"/>
              </w:rPr>
              <w:t>Участник должен иметь «Об утверждении лицензионно-квалификационного порядка в области градостроительства» Правительства Республики Армения от 30 сентября 2023 года. Комплект документов, определенный Приложением № 1 к Решению № 2106-Н, согласно следующему перечню.</w:t>
            </w:r>
          </w:p>
          <w:p w:rsidR="009D02BA" w:rsidRDefault="009D02BA" w:rsidP="009D02BA">
            <w:pPr>
              <w:ind w:left="248" w:right="176" w:firstLine="283"/>
              <w:jc w:val="both"/>
              <w:rPr>
                <w:rFonts w:ascii="GHEA Grapalat" w:eastAsia="MS Mincho" w:hAnsi="GHEA Grapalat"/>
                <w:szCs w:val="10"/>
                <w:lang w:val="hy-AM" w:eastAsia="ja-JP"/>
              </w:rPr>
            </w:pPr>
            <w:r w:rsidRPr="007A0B72">
              <w:rPr>
                <w:rFonts w:ascii="GHEA Grapalat" w:eastAsia="MS Mincho" w:hAnsi="GHEA Grapalat"/>
                <w:szCs w:val="10"/>
                <w:lang w:val="hy-AM" w:eastAsia="ja-JP"/>
              </w:rPr>
              <w:t>При этом необходимо предоставить ксерокопию лицензии и вкладыш к ней.</w:t>
            </w:r>
          </w:p>
          <w:p w:rsidR="009D02BA" w:rsidRPr="007A0B72" w:rsidRDefault="009D02BA" w:rsidP="009D02BA">
            <w:pPr>
              <w:ind w:left="360"/>
              <w:jc w:val="both"/>
              <w:rPr>
                <w:rFonts w:ascii="GHEA Grapalat" w:eastAsia="MS Mincho" w:hAnsi="GHEA Grapalat"/>
                <w:szCs w:val="10"/>
                <w:lang w:val="hy-AM" w:eastAsia="ja-JP"/>
              </w:rPr>
            </w:pPr>
            <w:r w:rsidRPr="007A0B72">
              <w:rPr>
                <w:rFonts w:ascii="GHEA Grapalat" w:eastAsia="MS Mincho" w:hAnsi="GHEA Grapalat"/>
                <w:szCs w:val="10"/>
                <w:lang w:val="hy-AM" w:eastAsia="ja-JP"/>
              </w:rPr>
              <w:t xml:space="preserve">Составление градостроительной документации, </w:t>
            </w:r>
            <w:r w:rsidRPr="007A0B72">
              <w:rPr>
                <w:rFonts w:ascii="GHEA Grapalat" w:eastAsia="MS Mincho" w:hAnsi="GHEA Grapalat"/>
                <w:szCs w:val="10"/>
                <w:lang w:val="hy-AM" w:eastAsia="ja-JP"/>
              </w:rPr>
              <w:lastRenderedPageBreak/>
              <w:t>кроме строительной и архитектурной части: класс лицензии или сертификата класса 1 или 2, код лицензии 01, вид вкладыша, являющегося неотъемлемой частью лицензии по номерам: 05.</w:t>
            </w:r>
          </w:p>
          <w:p w:rsidR="009D02BA" w:rsidRPr="007A0B72" w:rsidRDefault="009D02BA" w:rsidP="009D02BA">
            <w:pPr>
              <w:ind w:left="248" w:right="176" w:firstLine="283"/>
              <w:jc w:val="both"/>
              <w:rPr>
                <w:rFonts w:ascii="GHEA Grapalat" w:eastAsia="MS Mincho" w:hAnsi="GHEA Grapalat"/>
                <w:szCs w:val="10"/>
                <w:lang w:val="hy-AM" w:eastAsia="ja-JP"/>
              </w:rPr>
            </w:pPr>
          </w:p>
          <w:p w:rsidR="005A4A64" w:rsidRPr="00E40AC8" w:rsidRDefault="005A4A64" w:rsidP="0068648E">
            <w:pPr>
              <w:ind w:left="248" w:firstLine="425"/>
              <w:rPr>
                <w:rFonts w:ascii="GHEA Grapalat" w:hAnsi="GHEA Grapalat"/>
                <w:sz w:val="20"/>
              </w:rPr>
            </w:pPr>
          </w:p>
        </w:tc>
        <w:tc>
          <w:tcPr>
            <w:tcW w:w="1255" w:type="dxa"/>
            <w:vAlign w:val="center"/>
          </w:tcPr>
          <w:p w:rsidR="005A4A64" w:rsidRPr="00E40AC8" w:rsidRDefault="005A4A64" w:rsidP="0068648E">
            <w:pPr>
              <w:widowControl w:val="0"/>
              <w:spacing w:after="120"/>
              <w:jc w:val="center"/>
              <w:rPr>
                <w:rFonts w:ascii="GHEA Grapalat" w:hAnsi="GHEA Grapalat"/>
                <w:sz w:val="20"/>
              </w:rPr>
            </w:pPr>
            <w:r>
              <w:rPr>
                <w:rFonts w:ascii="GHEA Grapalat" w:hAnsi="GHEA Grapalat" w:cs="Calibri"/>
                <w:color w:val="000000"/>
                <w:sz w:val="20"/>
                <w:szCs w:val="20"/>
              </w:rPr>
              <w:lastRenderedPageBreak/>
              <w:t>драм</w:t>
            </w:r>
          </w:p>
        </w:tc>
        <w:tc>
          <w:tcPr>
            <w:tcW w:w="1032" w:type="dxa"/>
            <w:vAlign w:val="center"/>
          </w:tcPr>
          <w:p w:rsidR="005A4A64" w:rsidRPr="00E40AC8" w:rsidRDefault="005A4A64" w:rsidP="0068648E">
            <w:pPr>
              <w:widowControl w:val="0"/>
              <w:spacing w:after="120"/>
              <w:jc w:val="center"/>
              <w:rPr>
                <w:rFonts w:ascii="GHEA Grapalat" w:hAnsi="GHEA Grapalat"/>
                <w:sz w:val="20"/>
              </w:rPr>
            </w:pPr>
          </w:p>
        </w:tc>
        <w:tc>
          <w:tcPr>
            <w:tcW w:w="992" w:type="dxa"/>
            <w:vAlign w:val="center"/>
          </w:tcPr>
          <w:p w:rsidR="005A4A64" w:rsidRPr="00640EE4" w:rsidRDefault="005A4A64" w:rsidP="0068648E">
            <w:pPr>
              <w:widowControl w:val="0"/>
              <w:spacing w:after="120"/>
              <w:jc w:val="center"/>
              <w:rPr>
                <w:rFonts w:ascii="GHEA Grapalat" w:hAnsi="GHEA Grapalat"/>
                <w:sz w:val="20"/>
                <w:lang w:val="en-US"/>
              </w:rPr>
            </w:pPr>
            <w:r>
              <w:rPr>
                <w:rFonts w:ascii="GHEA Grapalat" w:hAnsi="GHEA Grapalat"/>
                <w:sz w:val="20"/>
                <w:lang w:val="en-US"/>
              </w:rPr>
              <w:t>1</w:t>
            </w:r>
          </w:p>
        </w:tc>
        <w:tc>
          <w:tcPr>
            <w:tcW w:w="1209" w:type="dxa"/>
            <w:vAlign w:val="center"/>
          </w:tcPr>
          <w:p w:rsidR="005A4A64" w:rsidRPr="00793B40" w:rsidRDefault="005A4A64" w:rsidP="0068648E">
            <w:pPr>
              <w:widowControl w:val="0"/>
              <w:spacing w:after="120"/>
              <w:jc w:val="center"/>
              <w:rPr>
                <w:rFonts w:ascii="GHEA Grapalat" w:hAnsi="GHEA Grapalat"/>
                <w:sz w:val="20"/>
                <w:lang w:val="en-US"/>
              </w:rPr>
            </w:pPr>
            <w:r w:rsidRPr="00640EE4">
              <w:rPr>
                <w:rFonts w:ascii="Arial" w:hAnsi="Arial" w:cs="Arial"/>
                <w:sz w:val="20"/>
              </w:rPr>
              <w:t>г. Ереван</w:t>
            </w:r>
            <w:r w:rsidRPr="00640EE4">
              <w:rPr>
                <w:rFonts w:ascii="Arial LatArm" w:hAnsi="Arial LatArm"/>
                <w:sz w:val="20"/>
              </w:rPr>
              <w:t xml:space="preserve">, </w:t>
            </w:r>
            <w:r w:rsidRPr="00640EE4">
              <w:rPr>
                <w:rFonts w:ascii="Arial" w:hAnsi="Arial" w:cs="Arial"/>
                <w:sz w:val="20"/>
              </w:rPr>
              <w:t xml:space="preserve">ул. </w:t>
            </w:r>
            <w:r>
              <w:rPr>
                <w:rFonts w:ascii="Arial" w:hAnsi="Arial" w:cs="Arial"/>
                <w:sz w:val="20"/>
                <w:lang w:val="en-US"/>
              </w:rPr>
              <w:t>Бузанда 1/4</w:t>
            </w:r>
          </w:p>
        </w:tc>
        <w:tc>
          <w:tcPr>
            <w:tcW w:w="1705" w:type="dxa"/>
            <w:vAlign w:val="center"/>
          </w:tcPr>
          <w:p w:rsidR="005A4A64" w:rsidRPr="003C3B4A" w:rsidRDefault="005A4A64" w:rsidP="0068648E">
            <w:pPr>
              <w:jc w:val="center"/>
              <w:rPr>
                <w:rFonts w:ascii="GHEA Grapalat" w:hAnsi="GHEA Grapalat" w:cs="Calibri"/>
                <w:sz w:val="18"/>
                <w:szCs w:val="18"/>
                <w:lang w:val="hy-AM"/>
              </w:rPr>
            </w:pPr>
            <w:r w:rsidRPr="00C03337">
              <w:rPr>
                <w:rFonts w:ascii="GHEA Grapalat" w:hAnsi="GHEA Grapalat" w:cs="Calibri"/>
                <w:sz w:val="18"/>
                <w:szCs w:val="18"/>
                <w:lang w:val="hy-AM"/>
              </w:rPr>
              <w:t>со дня</w:t>
            </w:r>
            <w:r>
              <w:rPr>
                <w:rFonts w:ascii="GHEA Grapalat" w:hAnsi="GHEA Grapalat" w:cs="Calibri"/>
                <w:sz w:val="18"/>
                <w:szCs w:val="18"/>
              </w:rPr>
              <w:t xml:space="preserve"> вступления </w:t>
            </w:r>
            <w:r w:rsidRPr="005157EF">
              <w:rPr>
                <w:rFonts w:ascii="GHEA Grapalat" w:hAnsi="GHEA Grapalat" w:cs="Calibri"/>
                <w:sz w:val="16"/>
                <w:szCs w:val="16"/>
                <w:lang w:val="hy-AM"/>
              </w:rPr>
              <w:t>в силу</w:t>
            </w:r>
            <w:r>
              <w:rPr>
                <w:rFonts w:ascii="GHEA Grapalat" w:hAnsi="GHEA Grapalat" w:cs="Calibri"/>
                <w:sz w:val="16"/>
                <w:szCs w:val="16"/>
                <w:lang w:val="hy-AM"/>
              </w:rPr>
              <w:t xml:space="preserve"> </w:t>
            </w:r>
            <w:r w:rsidRPr="005157EF">
              <w:rPr>
                <w:rFonts w:ascii="GHEA Grapalat" w:hAnsi="GHEA Grapalat" w:cs="Calibri"/>
                <w:sz w:val="16"/>
                <w:szCs w:val="16"/>
              </w:rPr>
              <w:t>договор</w:t>
            </w:r>
            <w:r w:rsidRPr="005157EF">
              <w:rPr>
                <w:rFonts w:ascii="GHEA Grapalat" w:hAnsi="GHEA Grapalat" w:cs="Calibri"/>
                <w:sz w:val="16"/>
                <w:szCs w:val="16"/>
                <w:lang w:val="hy-AM"/>
              </w:rPr>
              <w:t xml:space="preserve">а </w:t>
            </w:r>
            <w:r w:rsidRPr="005157EF">
              <w:rPr>
                <w:rFonts w:ascii="GHEA Grapalat" w:hAnsi="GHEA Grapalat" w:cs="Calibri"/>
                <w:bCs/>
                <w:iCs/>
                <w:sz w:val="16"/>
                <w:szCs w:val="16"/>
              </w:rPr>
              <w:t>(</w:t>
            </w:r>
            <w:r w:rsidRPr="005157EF">
              <w:rPr>
                <w:rFonts w:ascii="GHEA Grapalat" w:hAnsi="GHEA Grapalat" w:cs="Calibri"/>
                <w:sz w:val="16"/>
                <w:szCs w:val="16"/>
                <w:lang w:val="hy-AM"/>
              </w:rPr>
              <w:t>соглашения о предоставлении финансовых ресурсов)</w:t>
            </w:r>
            <w:r w:rsidRPr="005157EF">
              <w:rPr>
                <w:rFonts w:ascii="GHEA Grapalat" w:hAnsi="GHEA Grapalat" w:cs="Calibri"/>
                <w:bCs/>
                <w:iCs/>
                <w:sz w:val="16"/>
                <w:szCs w:val="16"/>
              </w:rPr>
              <w:t xml:space="preserve">   </w:t>
            </w:r>
            <w:r>
              <w:rPr>
                <w:rFonts w:ascii="GHEA Grapalat" w:hAnsi="GHEA Grapalat" w:cs="Calibri"/>
                <w:sz w:val="16"/>
                <w:szCs w:val="16"/>
              </w:rPr>
              <w:t>до</w:t>
            </w:r>
            <w:r w:rsidRPr="00C03337">
              <w:rPr>
                <w:rFonts w:ascii="GHEA Grapalat" w:hAnsi="GHEA Grapalat" w:cs="Calibri"/>
                <w:sz w:val="18"/>
                <w:szCs w:val="18"/>
                <w:lang w:val="hy-AM"/>
              </w:rPr>
              <w:t xml:space="preserve"> </w:t>
            </w:r>
            <w:r w:rsidR="001E5D1D">
              <w:rPr>
                <w:rFonts w:ascii="GHEA Grapalat" w:hAnsi="GHEA Grapalat" w:cs="Calibri"/>
                <w:sz w:val="18"/>
                <w:szCs w:val="18"/>
                <w:lang w:val="hy-AM"/>
              </w:rPr>
              <w:t>3</w:t>
            </w:r>
            <w:bookmarkStart w:id="29" w:name="_GoBack"/>
            <w:bookmarkEnd w:id="29"/>
            <w:r>
              <w:rPr>
                <w:rFonts w:ascii="GHEA Grapalat" w:hAnsi="GHEA Grapalat" w:cs="Calibri"/>
                <w:sz w:val="18"/>
                <w:szCs w:val="18"/>
                <w:lang w:val="hy-AM"/>
              </w:rPr>
              <w:t>0</w:t>
            </w:r>
            <w:r w:rsidRPr="00C03337">
              <w:rPr>
                <w:rFonts w:ascii="GHEA Grapalat" w:hAnsi="GHEA Grapalat" w:cs="Calibri"/>
                <w:sz w:val="18"/>
                <w:szCs w:val="18"/>
                <w:lang w:val="hy-AM"/>
              </w:rPr>
              <w:t>-</w:t>
            </w:r>
            <w:r>
              <w:rPr>
                <w:rFonts w:ascii="GHEA Grapalat" w:hAnsi="GHEA Grapalat" w:cs="Calibri"/>
                <w:sz w:val="18"/>
                <w:szCs w:val="18"/>
              </w:rPr>
              <w:t>го</w:t>
            </w:r>
            <w:r w:rsidRPr="00C03337">
              <w:rPr>
                <w:rFonts w:ascii="GHEA Grapalat" w:hAnsi="GHEA Grapalat" w:cs="Calibri"/>
                <w:sz w:val="18"/>
                <w:szCs w:val="18"/>
                <w:lang w:val="hy-AM"/>
              </w:rPr>
              <w:t xml:space="preserve"> календарн</w:t>
            </w:r>
            <w:r>
              <w:rPr>
                <w:rFonts w:ascii="GHEA Grapalat" w:hAnsi="GHEA Grapalat" w:cs="Calibri"/>
                <w:sz w:val="18"/>
                <w:szCs w:val="18"/>
              </w:rPr>
              <w:t>ого</w:t>
            </w:r>
            <w:r>
              <w:rPr>
                <w:rFonts w:ascii="GHEA Grapalat" w:hAnsi="GHEA Grapalat" w:cs="Calibri"/>
                <w:sz w:val="18"/>
                <w:szCs w:val="18"/>
                <w:lang w:val="hy-AM"/>
              </w:rPr>
              <w:t xml:space="preserve"> </w:t>
            </w:r>
            <w:r>
              <w:rPr>
                <w:rFonts w:ascii="GHEA Grapalat" w:hAnsi="GHEA Grapalat" w:cs="Calibri"/>
                <w:sz w:val="18"/>
                <w:szCs w:val="18"/>
              </w:rPr>
              <w:t xml:space="preserve">дня </w:t>
            </w:r>
            <w:r w:rsidRPr="00C03337">
              <w:rPr>
                <w:rFonts w:ascii="GHEA Grapalat" w:hAnsi="GHEA Grapalat" w:cs="Calibri"/>
                <w:sz w:val="18"/>
                <w:szCs w:val="18"/>
                <w:lang w:val="hy-AM"/>
              </w:rPr>
              <w:t>включительно</w:t>
            </w:r>
          </w:p>
          <w:p w:rsidR="005A4A64" w:rsidRPr="00045B53" w:rsidRDefault="005A4A64" w:rsidP="0068648E">
            <w:pPr>
              <w:jc w:val="center"/>
              <w:rPr>
                <w:rFonts w:ascii="GHEA Grapalat" w:hAnsi="GHEA Grapalat" w:cs="Calibri"/>
                <w:bCs/>
                <w:iCs/>
                <w:sz w:val="16"/>
                <w:szCs w:val="18"/>
                <w:lang w:val="hy-AM"/>
              </w:rPr>
            </w:pPr>
          </w:p>
        </w:tc>
      </w:tr>
    </w:tbl>
    <w:p w:rsidR="005A4A64" w:rsidRPr="00B02E29" w:rsidRDefault="005A4A64" w:rsidP="005A4A64">
      <w:pPr>
        <w:widowControl w:val="0"/>
        <w:spacing w:after="160"/>
        <w:jc w:val="center"/>
        <w:rPr>
          <w:rFonts w:ascii="GHEA Grapalat" w:hAnsi="GHEA Grapalat"/>
        </w:rPr>
      </w:pPr>
    </w:p>
    <w:p w:rsidR="005A4A64" w:rsidRPr="00E40AC8" w:rsidRDefault="005A4A64" w:rsidP="005A4A64">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5A4A64" w:rsidRPr="00AD29CE" w:rsidRDefault="005A4A64" w:rsidP="005A4A64">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5A4A64" w:rsidRPr="00AD29CE" w:rsidTr="0068648E">
        <w:trPr>
          <w:jc w:val="center"/>
        </w:trPr>
        <w:tc>
          <w:tcPr>
            <w:tcW w:w="4536" w:type="dxa"/>
          </w:tcPr>
          <w:p w:rsidR="005A4A64" w:rsidRPr="00AD29CE" w:rsidRDefault="005A4A64" w:rsidP="0068648E">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5A4A64" w:rsidRPr="00E40AC8" w:rsidRDefault="005A4A64" w:rsidP="0068648E">
            <w:pPr>
              <w:widowControl w:val="0"/>
              <w:jc w:val="center"/>
              <w:rPr>
                <w:rFonts w:ascii="GHEA Grapalat" w:hAnsi="GHEA Grapalat"/>
                <w:lang w:val="en-US"/>
              </w:rPr>
            </w:pPr>
            <w:r>
              <w:rPr>
                <w:rFonts w:ascii="GHEA Grapalat" w:hAnsi="GHEA Grapalat"/>
                <w:lang w:val="en-US"/>
              </w:rPr>
              <w:t>___________________________</w:t>
            </w:r>
          </w:p>
          <w:p w:rsidR="005A4A64" w:rsidRPr="00E40AC8" w:rsidRDefault="005A4A64" w:rsidP="0068648E">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5A4A64" w:rsidRPr="00AD29CE" w:rsidRDefault="005A4A64" w:rsidP="0068648E">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5A4A64" w:rsidRPr="00AD29CE" w:rsidRDefault="005A4A64" w:rsidP="0068648E">
            <w:pPr>
              <w:widowControl w:val="0"/>
              <w:spacing w:after="160" w:line="360" w:lineRule="auto"/>
              <w:jc w:val="center"/>
              <w:rPr>
                <w:rFonts w:ascii="GHEA Grapalat" w:hAnsi="GHEA Grapalat"/>
              </w:rPr>
            </w:pPr>
          </w:p>
        </w:tc>
        <w:tc>
          <w:tcPr>
            <w:tcW w:w="4343" w:type="dxa"/>
          </w:tcPr>
          <w:p w:rsidR="005A4A64" w:rsidRPr="00AD29CE" w:rsidRDefault="005A4A64" w:rsidP="0068648E">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5A4A64" w:rsidRPr="00E40AC8" w:rsidRDefault="005A4A64" w:rsidP="0068648E">
            <w:pPr>
              <w:widowControl w:val="0"/>
              <w:jc w:val="center"/>
              <w:rPr>
                <w:rFonts w:ascii="GHEA Grapalat" w:hAnsi="GHEA Grapalat"/>
                <w:lang w:val="en-US"/>
              </w:rPr>
            </w:pPr>
            <w:r>
              <w:rPr>
                <w:rFonts w:ascii="GHEA Grapalat" w:hAnsi="GHEA Grapalat"/>
                <w:lang w:val="en-US"/>
              </w:rPr>
              <w:t>__________________________</w:t>
            </w:r>
          </w:p>
          <w:p w:rsidR="005A4A64" w:rsidRPr="00E40AC8" w:rsidRDefault="005A4A64" w:rsidP="0068648E">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5A4A64" w:rsidRPr="00AD29CE" w:rsidRDefault="005A4A64" w:rsidP="0068648E">
            <w:pPr>
              <w:widowControl w:val="0"/>
              <w:spacing w:after="160" w:line="360" w:lineRule="auto"/>
              <w:jc w:val="center"/>
              <w:rPr>
                <w:rFonts w:ascii="GHEA Grapalat" w:hAnsi="GHEA Grapalat"/>
              </w:rPr>
            </w:pPr>
            <w:r w:rsidRPr="00AD29CE">
              <w:rPr>
                <w:rFonts w:ascii="GHEA Grapalat" w:hAnsi="GHEA Grapalat"/>
              </w:rPr>
              <w:t>М. П.</w:t>
            </w:r>
          </w:p>
        </w:tc>
      </w:tr>
    </w:tbl>
    <w:p w:rsidR="005A4A64" w:rsidRDefault="005A4A64" w:rsidP="005A4A64">
      <w:pPr>
        <w:widowControl w:val="0"/>
        <w:spacing w:after="160" w:line="360" w:lineRule="auto"/>
        <w:jc w:val="center"/>
        <w:rPr>
          <w:rFonts w:ascii="GHEA Grapalat" w:hAnsi="GHEA Grapalat"/>
        </w:rPr>
      </w:pPr>
      <w:r w:rsidRPr="00AD29CE">
        <w:rPr>
          <w:rFonts w:ascii="GHEA Grapalat" w:hAnsi="GHEA Grapalat"/>
        </w:rPr>
        <w:br w:type="page"/>
      </w:r>
    </w:p>
    <w:p w:rsidR="005A4A64" w:rsidRPr="00AD29CE" w:rsidRDefault="005A4A64" w:rsidP="005A4A64">
      <w:pPr>
        <w:widowControl w:val="0"/>
        <w:spacing w:line="360" w:lineRule="auto"/>
        <w:jc w:val="right"/>
        <w:rPr>
          <w:rFonts w:ascii="GHEA Grapalat" w:hAnsi="GHEA Grapalat"/>
          <w:i/>
        </w:rPr>
      </w:pPr>
      <w:r w:rsidRPr="00AD29CE">
        <w:rPr>
          <w:rFonts w:ascii="GHEA Grapalat" w:hAnsi="GHEA Grapalat"/>
          <w:i/>
        </w:rPr>
        <w:lastRenderedPageBreak/>
        <w:t>Приложение № 2</w:t>
      </w:r>
    </w:p>
    <w:p w:rsidR="005A4A64" w:rsidRPr="005D3B25" w:rsidRDefault="005A4A64" w:rsidP="005A4A64">
      <w:pPr>
        <w:pStyle w:val="BodyTextIndent"/>
        <w:widowControl w:val="0"/>
        <w:spacing w:after="160" w:line="240" w:lineRule="auto"/>
        <w:ind w:firstLine="0"/>
        <w:jc w:val="right"/>
        <w:rPr>
          <w:rFonts w:ascii="GHEA Grapalat" w:hAnsi="GHEA Grapalat" w:cs="Sylfaen"/>
          <w:b/>
        </w:rPr>
      </w:pPr>
      <w:r w:rsidRPr="00AD29CE">
        <w:rPr>
          <w:rFonts w:ascii="GHEA Grapalat" w:hAnsi="GHEA Grapalat"/>
        </w:rPr>
        <w:t>к Договору под кодом</w:t>
      </w:r>
      <w:r w:rsidRPr="005D3B25">
        <w:rPr>
          <w:rFonts w:ascii="GHEA Grapalat" w:hAnsi="GHEA Grapalat"/>
          <w:i w:val="0"/>
        </w:rPr>
        <w:t xml:space="preserve"> </w:t>
      </w:r>
      <w:r w:rsidRPr="00297D44">
        <w:rPr>
          <w:rFonts w:ascii="GHEA Grapalat" w:hAnsi="GHEA Grapalat"/>
          <w:b/>
          <w:sz w:val="24"/>
          <w:szCs w:val="24"/>
        </w:rPr>
        <w:t>ЕГС-</w:t>
      </w:r>
      <w:r>
        <w:rPr>
          <w:rFonts w:ascii="GHEA Grapalat" w:hAnsi="GHEA Grapalat"/>
          <w:b/>
          <w:sz w:val="24"/>
          <w:szCs w:val="24"/>
        </w:rPr>
        <w:t>BMKHASHDZB-2</w:t>
      </w:r>
      <w:r w:rsidRPr="005D3B25">
        <w:rPr>
          <w:rFonts w:ascii="GHEA Grapalat" w:hAnsi="GHEA Grapalat"/>
          <w:b/>
          <w:sz w:val="24"/>
          <w:szCs w:val="24"/>
        </w:rPr>
        <w:t>5</w:t>
      </w:r>
      <w:r>
        <w:rPr>
          <w:rFonts w:ascii="GHEA Grapalat" w:hAnsi="GHEA Grapalat"/>
          <w:b/>
          <w:sz w:val="24"/>
          <w:szCs w:val="24"/>
        </w:rPr>
        <w:t>/</w:t>
      </w:r>
      <w:r w:rsidRPr="005D3B25">
        <w:rPr>
          <w:rFonts w:ascii="GHEA Grapalat" w:hAnsi="GHEA Grapalat"/>
          <w:b/>
          <w:sz w:val="24"/>
          <w:szCs w:val="24"/>
        </w:rPr>
        <w:t>1</w:t>
      </w:r>
    </w:p>
    <w:p w:rsidR="005A4A64" w:rsidRPr="00AD29CE" w:rsidRDefault="005A4A64" w:rsidP="005A4A64">
      <w:pPr>
        <w:pStyle w:val="BodyTextIndent"/>
        <w:widowControl w:val="0"/>
        <w:spacing w:after="160" w:line="240" w:lineRule="auto"/>
        <w:ind w:firstLine="0"/>
        <w:jc w:val="right"/>
        <w:rPr>
          <w:rFonts w:ascii="GHEA Grapalat" w:hAnsi="GHEA Grapalat"/>
          <w:i w:val="0"/>
        </w:rPr>
      </w:pPr>
      <w:r w:rsidRPr="00AD29CE">
        <w:rPr>
          <w:rFonts w:ascii="GHEA Grapalat" w:hAnsi="GHEA Grapalat"/>
        </w:rPr>
        <w:t xml:space="preserve">заключенному </w:t>
      </w:r>
      <w:r>
        <w:rPr>
          <w:rFonts w:ascii="GHEA Grapalat" w:hAnsi="GHEA Grapalat"/>
        </w:rPr>
        <w:t>"</w:t>
      </w:r>
      <w:r w:rsidRPr="00E40AC8">
        <w:rPr>
          <w:rFonts w:ascii="GHEA Grapalat" w:hAnsi="GHEA Grapalat"/>
        </w:rPr>
        <w:tab/>
      </w:r>
      <w:r>
        <w:rPr>
          <w:rFonts w:ascii="GHEA Grapalat" w:hAnsi="GHEA Grapalat"/>
        </w:rPr>
        <w:t>"</w:t>
      </w:r>
      <w:r w:rsidRPr="00E40AC8">
        <w:rPr>
          <w:rFonts w:ascii="GHEA Grapalat" w:hAnsi="GHEA Grapalat"/>
        </w:rPr>
        <w:tab/>
      </w:r>
      <w:r w:rsidRPr="00AD29CE">
        <w:rPr>
          <w:rFonts w:ascii="GHEA Grapalat" w:hAnsi="GHEA Grapalat"/>
        </w:rPr>
        <w:t>2</w:t>
      </w:r>
      <w:r>
        <w:rPr>
          <w:rFonts w:ascii="GHEA Grapalat" w:hAnsi="GHEA Grapalat"/>
        </w:rPr>
        <w:t>0</w:t>
      </w:r>
      <w:r w:rsidRPr="005D3B25">
        <w:rPr>
          <w:rFonts w:ascii="GHEA Grapalat" w:hAnsi="GHEA Grapalat"/>
        </w:rPr>
        <w:t>25</w:t>
      </w:r>
      <w:r w:rsidRPr="00AD29CE">
        <w:rPr>
          <w:rFonts w:ascii="GHEA Grapalat" w:hAnsi="GHEA Grapalat"/>
        </w:rPr>
        <w:t>г.</w:t>
      </w:r>
    </w:p>
    <w:p w:rsidR="005A4A64" w:rsidRPr="005D3B25" w:rsidRDefault="005A4A64" w:rsidP="005A4A64">
      <w:pPr>
        <w:widowControl w:val="0"/>
        <w:spacing w:line="360" w:lineRule="auto"/>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19"/>
        <w:t>*</w:t>
      </w:r>
    </w:p>
    <w:p w:rsidR="005A4A64" w:rsidRPr="00AD29CE" w:rsidRDefault="005A4A64" w:rsidP="005A4A64">
      <w:pPr>
        <w:widowControl w:val="0"/>
        <w:spacing w:after="160" w:line="360" w:lineRule="auto"/>
        <w:jc w:val="right"/>
        <w:rPr>
          <w:rFonts w:ascii="GHEA Grapalat" w:hAnsi="GHEA Grapalat"/>
        </w:rPr>
      </w:pPr>
      <w:r w:rsidRPr="00AD29CE">
        <w:rPr>
          <w:rFonts w:ascii="GHEA Grapalat" w:hAnsi="GHEA Grapalat"/>
        </w:rPr>
        <w:t>драмов РА</w:t>
      </w: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2300"/>
        <w:gridCol w:w="3544"/>
        <w:gridCol w:w="6095"/>
        <w:gridCol w:w="1150"/>
      </w:tblGrid>
      <w:tr w:rsidR="005A4A64" w:rsidRPr="00F412AC" w:rsidTr="0068648E">
        <w:trPr>
          <w:trHeight w:val="374"/>
          <w:jc w:val="center"/>
        </w:trPr>
        <w:tc>
          <w:tcPr>
            <w:tcW w:w="14328" w:type="dxa"/>
            <w:gridSpan w:val="5"/>
          </w:tcPr>
          <w:p w:rsidR="005A4A64" w:rsidRPr="00F412AC" w:rsidRDefault="005A4A64" w:rsidP="0068648E">
            <w:pPr>
              <w:widowControl w:val="0"/>
              <w:spacing w:after="120"/>
              <w:jc w:val="center"/>
              <w:rPr>
                <w:rFonts w:ascii="GHEA Grapalat" w:hAnsi="GHEA Grapalat"/>
                <w:sz w:val="16"/>
              </w:rPr>
            </w:pPr>
            <w:r w:rsidRPr="00F412AC">
              <w:rPr>
                <w:rFonts w:ascii="GHEA Grapalat" w:hAnsi="GHEA Grapalat"/>
                <w:sz w:val="16"/>
              </w:rPr>
              <w:t>Услуги</w:t>
            </w:r>
          </w:p>
        </w:tc>
      </w:tr>
      <w:tr w:rsidR="005A4A64" w:rsidRPr="00F412AC" w:rsidTr="0068648E">
        <w:trPr>
          <w:trHeight w:val="1324"/>
          <w:jc w:val="center"/>
        </w:trPr>
        <w:tc>
          <w:tcPr>
            <w:tcW w:w="1239" w:type="dxa"/>
            <w:vAlign w:val="center"/>
          </w:tcPr>
          <w:p w:rsidR="005A4A64" w:rsidRPr="00966387" w:rsidRDefault="005A4A64" w:rsidP="0068648E">
            <w:pPr>
              <w:widowControl w:val="0"/>
              <w:spacing w:after="120"/>
              <w:jc w:val="center"/>
              <w:rPr>
                <w:rFonts w:ascii="GHEA Grapalat" w:hAnsi="GHEA Grapalat"/>
                <w:sz w:val="18"/>
              </w:rPr>
            </w:pPr>
            <w:r w:rsidRPr="00966387">
              <w:rPr>
                <w:rFonts w:ascii="GHEA Grapalat" w:hAnsi="GHEA Grapalat"/>
                <w:sz w:val="18"/>
              </w:rPr>
              <w:t>номер предусмотренного приглашением лота</w:t>
            </w:r>
          </w:p>
        </w:tc>
        <w:tc>
          <w:tcPr>
            <w:tcW w:w="2300" w:type="dxa"/>
            <w:vAlign w:val="center"/>
          </w:tcPr>
          <w:p w:rsidR="005A4A64" w:rsidRPr="00966387" w:rsidRDefault="005A4A64" w:rsidP="0068648E">
            <w:pPr>
              <w:widowControl w:val="0"/>
              <w:spacing w:after="120"/>
              <w:jc w:val="center"/>
              <w:rPr>
                <w:rFonts w:ascii="GHEA Grapalat" w:hAnsi="GHEA Grapalat"/>
                <w:sz w:val="18"/>
              </w:rPr>
            </w:pPr>
            <w:r w:rsidRPr="00966387">
              <w:rPr>
                <w:rFonts w:ascii="GHEA Grapalat" w:hAnsi="GHEA Grapalat"/>
                <w:sz w:val="18"/>
              </w:rPr>
              <w:t>промежуточный код, предусмотренный планом закупок по классификации ЕЗК (CPV)</w:t>
            </w:r>
          </w:p>
        </w:tc>
        <w:tc>
          <w:tcPr>
            <w:tcW w:w="3544" w:type="dxa"/>
            <w:vAlign w:val="center"/>
          </w:tcPr>
          <w:p w:rsidR="005A4A64" w:rsidRPr="00966387" w:rsidRDefault="005A4A64" w:rsidP="0068648E">
            <w:pPr>
              <w:widowControl w:val="0"/>
              <w:spacing w:after="120"/>
              <w:jc w:val="center"/>
              <w:rPr>
                <w:rFonts w:ascii="GHEA Grapalat" w:hAnsi="GHEA Grapalat"/>
                <w:sz w:val="18"/>
              </w:rPr>
            </w:pPr>
            <w:r w:rsidRPr="00966387">
              <w:rPr>
                <w:rFonts w:ascii="GHEA Grapalat" w:hAnsi="GHEA Grapalat"/>
                <w:sz w:val="18"/>
              </w:rPr>
              <w:t>наименование</w:t>
            </w:r>
          </w:p>
        </w:tc>
        <w:tc>
          <w:tcPr>
            <w:tcW w:w="7245" w:type="dxa"/>
            <w:gridSpan w:val="2"/>
            <w:vAlign w:val="center"/>
          </w:tcPr>
          <w:p w:rsidR="005A4A64" w:rsidRPr="00966387" w:rsidRDefault="005A4A64" w:rsidP="0068648E">
            <w:pPr>
              <w:widowControl w:val="0"/>
              <w:spacing w:after="120"/>
              <w:jc w:val="both"/>
              <w:rPr>
                <w:rFonts w:ascii="GHEA Grapalat" w:hAnsi="GHEA Grapalat"/>
                <w:sz w:val="18"/>
              </w:rPr>
            </w:pPr>
            <w:r w:rsidRPr="00966387">
              <w:rPr>
                <w:rFonts w:ascii="GHEA Grapalat" w:hAnsi="GHEA Grapalat"/>
                <w:sz w:val="20"/>
              </w:rPr>
              <w:t>Оплату услуги предусматривается произвести в 202</w:t>
            </w:r>
            <w:r w:rsidRPr="005D3B25">
              <w:rPr>
                <w:rFonts w:ascii="GHEA Grapalat" w:hAnsi="GHEA Grapalat"/>
                <w:sz w:val="20"/>
              </w:rPr>
              <w:t>5</w:t>
            </w:r>
            <w:r w:rsidRPr="00966387">
              <w:rPr>
                <w:rFonts w:ascii="GHEA Grapalat" w:hAnsi="GHEA Grapalat"/>
                <w:sz w:val="20"/>
              </w:rPr>
              <w:t xml:space="preserve">г., </w:t>
            </w:r>
          </w:p>
        </w:tc>
      </w:tr>
      <w:tr w:rsidR="005A4A64" w:rsidRPr="00F412AC" w:rsidTr="0068648E">
        <w:trPr>
          <w:trHeight w:val="374"/>
          <w:jc w:val="center"/>
        </w:trPr>
        <w:tc>
          <w:tcPr>
            <w:tcW w:w="1239" w:type="dxa"/>
            <w:vAlign w:val="center"/>
          </w:tcPr>
          <w:p w:rsidR="005A4A64" w:rsidRDefault="005A4A64" w:rsidP="0068648E">
            <w:pPr>
              <w:jc w:val="center"/>
              <w:rPr>
                <w:rFonts w:ascii="Arial Unicode" w:hAnsi="Arial Unicode" w:cs="Arial"/>
                <w:sz w:val="22"/>
                <w:szCs w:val="22"/>
              </w:rPr>
            </w:pPr>
            <w:r>
              <w:rPr>
                <w:rFonts w:ascii="Arial Unicode" w:hAnsi="Arial Unicode" w:cs="Arial"/>
                <w:sz w:val="22"/>
                <w:szCs w:val="22"/>
              </w:rPr>
              <w:t>1</w:t>
            </w:r>
          </w:p>
        </w:tc>
        <w:tc>
          <w:tcPr>
            <w:tcW w:w="2300" w:type="dxa"/>
            <w:vAlign w:val="center"/>
          </w:tcPr>
          <w:p w:rsidR="005A4A64" w:rsidRPr="00945A43" w:rsidRDefault="005A4A64" w:rsidP="0068648E">
            <w:pPr>
              <w:jc w:val="center"/>
              <w:rPr>
                <w:rFonts w:ascii="Arial LatArm" w:hAnsi="Arial LatArm" w:cs="Arial"/>
                <w:lang w:val="en-US"/>
              </w:rPr>
            </w:pPr>
            <w:r>
              <w:rPr>
                <w:rFonts w:ascii="GHEA Grapalat" w:hAnsi="GHEA Grapalat" w:cs="Calibri"/>
                <w:color w:val="000000"/>
                <w:sz w:val="20"/>
                <w:szCs w:val="20"/>
              </w:rPr>
              <w:t>71241200</w:t>
            </w:r>
          </w:p>
        </w:tc>
        <w:tc>
          <w:tcPr>
            <w:tcW w:w="3544" w:type="dxa"/>
            <w:vAlign w:val="center"/>
          </w:tcPr>
          <w:p w:rsidR="005A4A64" w:rsidRPr="00AF2086" w:rsidRDefault="005A4A64" w:rsidP="0068648E">
            <w:pPr>
              <w:jc w:val="center"/>
              <w:rPr>
                <w:rFonts w:ascii="GHEA Grapalat" w:eastAsia="MS Mincho" w:hAnsi="GHEA Grapalat" w:cs="Sylfaen"/>
                <w:bCs/>
                <w:sz w:val="22"/>
                <w:szCs w:val="20"/>
                <w:lang w:eastAsia="ja-JP"/>
              </w:rPr>
            </w:pPr>
            <w:r w:rsidRPr="001E2D27">
              <w:rPr>
                <w:rFonts w:ascii="GHEA Grapalat" w:eastAsia="MS Mincho" w:hAnsi="GHEA Grapalat" w:cs="Sylfaen"/>
                <w:bCs/>
                <w:sz w:val="22"/>
                <w:szCs w:val="20"/>
                <w:lang w:eastAsia="ja-JP"/>
              </w:rPr>
              <w:t>Консультационны</w:t>
            </w:r>
            <w:r w:rsidRPr="005D3B25">
              <w:rPr>
                <w:rFonts w:ascii="GHEA Grapalat" w:eastAsia="MS Mincho" w:hAnsi="GHEA Grapalat" w:cs="Sylfaen"/>
                <w:bCs/>
                <w:sz w:val="22"/>
                <w:szCs w:val="20"/>
                <w:lang w:eastAsia="ja-JP"/>
              </w:rPr>
              <w:t>е</w:t>
            </w:r>
            <w:r w:rsidRPr="001E2D27">
              <w:rPr>
                <w:rFonts w:ascii="GHEA Grapalat" w:eastAsia="MS Mincho" w:hAnsi="GHEA Grapalat" w:cs="Sylfaen"/>
                <w:bCs/>
                <w:sz w:val="22"/>
                <w:szCs w:val="20"/>
                <w:lang w:eastAsia="ja-JP"/>
              </w:rPr>
              <w:t xml:space="preserve"> работы</w:t>
            </w:r>
            <w:r w:rsidRPr="00AF2086">
              <w:rPr>
                <w:rFonts w:ascii="GHEA Grapalat" w:eastAsia="MS Mincho" w:hAnsi="GHEA Grapalat" w:cs="Sylfaen"/>
                <w:bCs/>
                <w:sz w:val="22"/>
                <w:szCs w:val="20"/>
                <w:lang w:eastAsia="ja-JP"/>
              </w:rPr>
              <w:t xml:space="preserve"> по проектно-сметной документации для реконструкции сети наружного освещения улицы Киевяна г. Еревана</w:t>
            </w:r>
          </w:p>
          <w:p w:rsidR="005A4A64" w:rsidRDefault="005A4A64" w:rsidP="0068648E">
            <w:pPr>
              <w:jc w:val="center"/>
              <w:rPr>
                <w:rFonts w:ascii="Arial LatArm" w:hAnsi="Arial LatArm" w:cs="Calibri"/>
              </w:rPr>
            </w:pPr>
          </w:p>
        </w:tc>
        <w:tc>
          <w:tcPr>
            <w:tcW w:w="6095" w:type="dxa"/>
            <w:vAlign w:val="center"/>
          </w:tcPr>
          <w:p w:rsidR="005A4A64" w:rsidRPr="00F412AC" w:rsidRDefault="005A4A64" w:rsidP="0068648E">
            <w:pPr>
              <w:widowControl w:val="0"/>
              <w:spacing w:after="120"/>
              <w:jc w:val="center"/>
              <w:rPr>
                <w:rFonts w:ascii="GHEA Grapalat" w:hAnsi="GHEA Grapalat" w:cs="Arial"/>
                <w:sz w:val="16"/>
              </w:rPr>
            </w:pPr>
            <w:r w:rsidRPr="007F5FB4">
              <w:rPr>
                <w:rFonts w:ascii="GHEA Grapalat" w:hAnsi="GHEA Grapalat"/>
              </w:rPr>
              <w:t xml:space="preserve">Оплата производится в течение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5D3B25">
              <w:rPr>
                <w:rFonts w:ascii="GHEA Grapalat" w:hAnsi="GHEA Grapalat"/>
              </w:rPr>
              <w:t>работ</w:t>
            </w:r>
            <w:r w:rsidRPr="00FC5EF2">
              <w:rPr>
                <w:rFonts w:ascii="GHEA Grapalat" w:hAnsi="GHEA Grapalat"/>
              </w:rPr>
              <w:t xml:space="preserve"> Заказчиком</w:t>
            </w:r>
            <w:r w:rsidRPr="007F5FB4">
              <w:rPr>
                <w:rFonts w:ascii="GHEA Grapalat" w:hAnsi="GHEA Grapalat"/>
              </w:rPr>
              <w:t>.</w:t>
            </w:r>
          </w:p>
        </w:tc>
        <w:tc>
          <w:tcPr>
            <w:tcW w:w="1150" w:type="dxa"/>
            <w:vAlign w:val="center"/>
          </w:tcPr>
          <w:p w:rsidR="005A4A64" w:rsidRPr="00F412AC" w:rsidRDefault="005A4A64" w:rsidP="0068648E">
            <w:pPr>
              <w:widowControl w:val="0"/>
              <w:spacing w:after="120"/>
              <w:jc w:val="center"/>
              <w:rPr>
                <w:rFonts w:ascii="GHEA Grapalat" w:hAnsi="GHEA Grapalat"/>
                <w:b/>
                <w:sz w:val="16"/>
              </w:rPr>
            </w:pPr>
            <w:r w:rsidRPr="00513955">
              <w:rPr>
                <w:rFonts w:ascii="GHEA Grapalat" w:hAnsi="GHEA Grapalat"/>
                <w:sz w:val="22"/>
              </w:rPr>
              <w:t>0 %</w:t>
            </w:r>
          </w:p>
        </w:tc>
      </w:tr>
    </w:tbl>
    <w:p w:rsidR="005A4A64" w:rsidRDefault="005A4A64" w:rsidP="005A4A64">
      <w:pPr>
        <w:widowControl w:val="0"/>
        <w:spacing w:after="160" w:line="276" w:lineRule="auto"/>
        <w:jc w:val="both"/>
        <w:rPr>
          <w:rFonts w:ascii="GHEA Grapalat" w:hAnsi="GHEA Grapalat"/>
          <w:i/>
          <w:sz w:val="20"/>
          <w:szCs w:val="20"/>
        </w:rPr>
      </w:pPr>
    </w:p>
    <w:p w:rsidR="005A4A64" w:rsidRPr="00CA2754" w:rsidRDefault="005A4A64" w:rsidP="005A4A64">
      <w:pPr>
        <w:widowControl w:val="0"/>
        <w:spacing w:after="160"/>
        <w:jc w:val="both"/>
        <w:rPr>
          <w:rFonts w:ascii="GHEA Grapalat" w:hAnsi="GHEA Grapalat" w:cs="Sylfaen"/>
          <w:i/>
          <w:sz w:val="20"/>
          <w:szCs w:val="20"/>
        </w:rPr>
      </w:pPr>
      <w:r w:rsidRPr="00D55448">
        <w:rPr>
          <w:rFonts w:ascii="GHEA Grapalat" w:hAnsi="GHEA Grapalat"/>
          <w:i/>
          <w:sz w:val="20"/>
          <w:szCs w:val="20"/>
        </w:rPr>
        <w:t>*</w:t>
      </w:r>
      <w:r w:rsidRPr="00CA2754">
        <w:rPr>
          <w:rFonts w:ascii="GHEA Grapalat" w:hAnsi="GHEA Grapalat"/>
          <w:i/>
          <w:sz w:val="20"/>
          <w:szCs w:val="20"/>
        </w:rPr>
        <w:t>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A4A64" w:rsidRPr="00CA2754" w:rsidRDefault="005A4A64" w:rsidP="005A4A64">
      <w:pPr>
        <w:pStyle w:val="FootnoteText"/>
        <w:jc w:val="both"/>
        <w:rPr>
          <w:sz w:val="2"/>
          <w:szCs w:val="2"/>
        </w:rPr>
      </w:pPr>
    </w:p>
    <w:p w:rsidR="005A4A64" w:rsidRPr="00CA2754" w:rsidRDefault="005A4A64" w:rsidP="005A4A64">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p w:rsidR="005A4A64" w:rsidRPr="00AD29CE" w:rsidRDefault="005A4A64" w:rsidP="005A4A64">
      <w:pPr>
        <w:widowControl w:val="0"/>
        <w:spacing w:after="160" w:line="276"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5A4A64" w:rsidRPr="00AD29CE" w:rsidTr="0068648E">
        <w:trPr>
          <w:jc w:val="center"/>
        </w:trPr>
        <w:tc>
          <w:tcPr>
            <w:tcW w:w="4536" w:type="dxa"/>
          </w:tcPr>
          <w:p w:rsidR="005A4A64" w:rsidRPr="00AD29CE" w:rsidRDefault="005A4A64" w:rsidP="0068648E">
            <w:pPr>
              <w:widowControl w:val="0"/>
              <w:spacing w:line="360" w:lineRule="auto"/>
              <w:jc w:val="center"/>
              <w:rPr>
                <w:rFonts w:ascii="GHEA Grapalat" w:hAnsi="GHEA Grapalat" w:cs="Sylfaen"/>
                <w:b/>
                <w:bCs/>
              </w:rPr>
            </w:pPr>
            <w:r w:rsidRPr="00AD29CE">
              <w:rPr>
                <w:rFonts w:ascii="GHEA Grapalat" w:hAnsi="GHEA Grapalat"/>
                <w:b/>
              </w:rPr>
              <w:t>ЗАКАЗЧИК</w:t>
            </w:r>
          </w:p>
          <w:p w:rsidR="005A4A64" w:rsidRPr="00CA2754" w:rsidRDefault="005A4A64" w:rsidP="0068648E">
            <w:pPr>
              <w:widowControl w:val="0"/>
              <w:jc w:val="center"/>
              <w:rPr>
                <w:rFonts w:ascii="GHEA Grapalat" w:hAnsi="GHEA Grapalat"/>
                <w:lang w:val="en-US"/>
              </w:rPr>
            </w:pPr>
            <w:r>
              <w:rPr>
                <w:rFonts w:ascii="GHEA Grapalat" w:hAnsi="GHEA Grapalat"/>
                <w:lang w:val="en-US"/>
              </w:rPr>
              <w:t>_______________________</w:t>
            </w:r>
          </w:p>
          <w:p w:rsidR="005A4A64" w:rsidRPr="00AD29CE" w:rsidRDefault="005A4A64" w:rsidP="0068648E">
            <w:pPr>
              <w:widowControl w:val="0"/>
              <w:spacing w:line="360" w:lineRule="auto"/>
              <w:jc w:val="center"/>
              <w:rPr>
                <w:rFonts w:ascii="GHEA Grapalat" w:hAnsi="GHEA Grapalat"/>
              </w:rPr>
            </w:pPr>
            <w:r w:rsidRPr="00CA2754">
              <w:rPr>
                <w:rFonts w:ascii="GHEA Grapalat" w:hAnsi="GHEA Grapalat"/>
                <w:vertAlign w:val="superscript"/>
              </w:rPr>
              <w:t>/подпись/</w:t>
            </w:r>
            <w:r w:rsidRPr="00AD29CE">
              <w:rPr>
                <w:rFonts w:ascii="GHEA Grapalat" w:hAnsi="GHEA Grapalat"/>
              </w:rPr>
              <w:t>М. П.</w:t>
            </w:r>
          </w:p>
        </w:tc>
        <w:tc>
          <w:tcPr>
            <w:tcW w:w="760" w:type="dxa"/>
          </w:tcPr>
          <w:p w:rsidR="005A4A64" w:rsidRPr="00AD29CE" w:rsidRDefault="005A4A64" w:rsidP="0068648E">
            <w:pPr>
              <w:widowControl w:val="0"/>
              <w:spacing w:line="360" w:lineRule="auto"/>
              <w:jc w:val="center"/>
              <w:rPr>
                <w:rFonts w:ascii="GHEA Grapalat" w:hAnsi="GHEA Grapalat"/>
              </w:rPr>
            </w:pPr>
          </w:p>
        </w:tc>
        <w:tc>
          <w:tcPr>
            <w:tcW w:w="4343" w:type="dxa"/>
          </w:tcPr>
          <w:p w:rsidR="005A4A64" w:rsidRPr="00AD29CE" w:rsidRDefault="005A4A64" w:rsidP="0068648E">
            <w:pPr>
              <w:widowControl w:val="0"/>
              <w:spacing w:line="360" w:lineRule="auto"/>
              <w:jc w:val="center"/>
              <w:rPr>
                <w:rFonts w:ascii="GHEA Grapalat" w:hAnsi="GHEA Grapalat" w:cs="Sylfaen"/>
                <w:b/>
                <w:bCs/>
              </w:rPr>
            </w:pPr>
            <w:r w:rsidRPr="00AD29CE">
              <w:rPr>
                <w:rFonts w:ascii="GHEA Grapalat" w:hAnsi="GHEA Grapalat"/>
                <w:b/>
              </w:rPr>
              <w:t>ИСПОЛНИТЕЛЬ</w:t>
            </w:r>
          </w:p>
          <w:p w:rsidR="005A4A64" w:rsidRPr="00CA2754" w:rsidRDefault="005A4A64" w:rsidP="0068648E">
            <w:pPr>
              <w:widowControl w:val="0"/>
              <w:jc w:val="center"/>
              <w:rPr>
                <w:rFonts w:ascii="GHEA Grapalat" w:hAnsi="GHEA Grapalat"/>
                <w:lang w:val="en-US"/>
              </w:rPr>
            </w:pPr>
            <w:r>
              <w:rPr>
                <w:rFonts w:ascii="GHEA Grapalat" w:hAnsi="GHEA Grapalat"/>
                <w:lang w:val="en-US"/>
              </w:rPr>
              <w:t>________________________</w:t>
            </w:r>
          </w:p>
          <w:p w:rsidR="005A4A64" w:rsidRPr="00AD29CE" w:rsidRDefault="005A4A64" w:rsidP="0068648E">
            <w:pPr>
              <w:widowControl w:val="0"/>
              <w:spacing w:line="360" w:lineRule="auto"/>
              <w:jc w:val="center"/>
              <w:rPr>
                <w:rFonts w:ascii="GHEA Grapalat" w:hAnsi="GHEA Grapalat"/>
              </w:rPr>
            </w:pPr>
            <w:r w:rsidRPr="00CA2754">
              <w:rPr>
                <w:rFonts w:ascii="GHEA Grapalat" w:hAnsi="GHEA Grapalat"/>
                <w:vertAlign w:val="superscript"/>
              </w:rPr>
              <w:t>/подпись/</w:t>
            </w:r>
            <w:r w:rsidRPr="00AD29CE">
              <w:rPr>
                <w:rFonts w:ascii="GHEA Grapalat" w:hAnsi="GHEA Grapalat"/>
              </w:rPr>
              <w:t>М. П.</w:t>
            </w:r>
          </w:p>
        </w:tc>
      </w:tr>
    </w:tbl>
    <w:p w:rsidR="005A4A64" w:rsidRPr="00AD29CE" w:rsidRDefault="005A4A64" w:rsidP="005A4A64">
      <w:pPr>
        <w:widowControl w:val="0"/>
        <w:spacing w:after="160" w:line="360" w:lineRule="auto"/>
        <w:rPr>
          <w:rFonts w:ascii="GHEA Grapalat" w:hAnsi="GHEA Grapalat"/>
        </w:rPr>
        <w:sectPr w:rsidR="005A4A64" w:rsidRPr="00AD29CE" w:rsidSect="0068648E">
          <w:footnotePr>
            <w:pos w:val="beneathText"/>
          </w:footnotePr>
          <w:pgSz w:w="16840" w:h="11907" w:orient="landscape" w:code="9"/>
          <w:pgMar w:top="851" w:right="1411" w:bottom="990" w:left="850" w:header="562" w:footer="562" w:gutter="0"/>
          <w:cols w:space="720"/>
          <w:titlePg/>
          <w:docGrid w:linePitch="326"/>
        </w:sectPr>
      </w:pPr>
    </w:p>
    <w:p w:rsidR="005A4A64" w:rsidRPr="009F3DC7" w:rsidRDefault="005A4A64" w:rsidP="005A4A64">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5A4A64" w:rsidRPr="005D3B25" w:rsidRDefault="005A4A64" w:rsidP="005A4A64">
      <w:pPr>
        <w:pStyle w:val="BodyTextIndent"/>
        <w:widowControl w:val="0"/>
        <w:spacing w:after="160" w:line="240" w:lineRule="auto"/>
        <w:ind w:firstLine="0"/>
        <w:jc w:val="right"/>
        <w:rPr>
          <w:rFonts w:ascii="GHEA Grapalat" w:hAnsi="GHEA Grapalat" w:cs="Sylfaen"/>
          <w:b/>
        </w:rPr>
      </w:pPr>
      <w:r w:rsidRPr="00AD29CE">
        <w:rPr>
          <w:rFonts w:ascii="GHEA Grapalat" w:hAnsi="GHEA Grapalat"/>
        </w:rPr>
        <w:t>к Договору под кодом</w:t>
      </w:r>
      <w:r w:rsidRPr="005D3B25">
        <w:rPr>
          <w:rFonts w:ascii="GHEA Grapalat" w:hAnsi="GHEA Grapalat"/>
          <w:i w:val="0"/>
        </w:rPr>
        <w:t xml:space="preserve"> </w:t>
      </w:r>
      <w:r w:rsidRPr="00297D44">
        <w:rPr>
          <w:rFonts w:ascii="GHEA Grapalat" w:hAnsi="GHEA Grapalat"/>
          <w:b/>
          <w:sz w:val="24"/>
          <w:szCs w:val="24"/>
        </w:rPr>
        <w:t>ЕГС-</w:t>
      </w:r>
      <w:r>
        <w:rPr>
          <w:rFonts w:ascii="GHEA Grapalat" w:hAnsi="GHEA Grapalat"/>
          <w:b/>
          <w:sz w:val="24"/>
          <w:szCs w:val="24"/>
        </w:rPr>
        <w:t>BMKHASHDZB-2</w:t>
      </w:r>
      <w:r w:rsidRPr="005D3B25">
        <w:rPr>
          <w:rFonts w:ascii="GHEA Grapalat" w:hAnsi="GHEA Grapalat"/>
          <w:b/>
          <w:sz w:val="24"/>
          <w:szCs w:val="24"/>
        </w:rPr>
        <w:t>5</w:t>
      </w:r>
      <w:r>
        <w:rPr>
          <w:rFonts w:ascii="GHEA Grapalat" w:hAnsi="GHEA Grapalat"/>
          <w:b/>
          <w:sz w:val="24"/>
          <w:szCs w:val="24"/>
        </w:rPr>
        <w:t>/</w:t>
      </w:r>
      <w:r w:rsidRPr="005D3B25">
        <w:rPr>
          <w:rFonts w:ascii="GHEA Grapalat" w:hAnsi="GHEA Grapalat"/>
          <w:b/>
          <w:sz w:val="24"/>
          <w:szCs w:val="24"/>
        </w:rPr>
        <w:t>1</w:t>
      </w:r>
    </w:p>
    <w:p w:rsidR="005A4A64" w:rsidRPr="00AD29CE" w:rsidRDefault="005A4A64" w:rsidP="005A4A64">
      <w:pPr>
        <w:pStyle w:val="BodyTextIndent"/>
        <w:widowControl w:val="0"/>
        <w:spacing w:after="160" w:line="240" w:lineRule="auto"/>
        <w:ind w:firstLine="0"/>
        <w:jc w:val="right"/>
        <w:rPr>
          <w:rFonts w:ascii="GHEA Grapalat" w:hAnsi="GHEA Grapalat"/>
          <w:i w:val="0"/>
        </w:rPr>
      </w:pPr>
      <w:r w:rsidRPr="00AD29CE">
        <w:rPr>
          <w:rFonts w:ascii="GHEA Grapalat" w:hAnsi="GHEA Grapalat"/>
        </w:rPr>
        <w:t xml:space="preserve">заключенному </w:t>
      </w:r>
      <w:r>
        <w:rPr>
          <w:rFonts w:ascii="GHEA Grapalat" w:hAnsi="GHEA Grapalat"/>
        </w:rPr>
        <w:t>"</w:t>
      </w:r>
      <w:r w:rsidRPr="00E40AC8">
        <w:rPr>
          <w:rFonts w:ascii="GHEA Grapalat" w:hAnsi="GHEA Grapalat"/>
        </w:rPr>
        <w:tab/>
      </w:r>
      <w:r>
        <w:rPr>
          <w:rFonts w:ascii="GHEA Grapalat" w:hAnsi="GHEA Grapalat"/>
        </w:rPr>
        <w:t>"</w:t>
      </w:r>
      <w:r w:rsidRPr="00E40AC8">
        <w:rPr>
          <w:rFonts w:ascii="GHEA Grapalat" w:hAnsi="GHEA Grapalat"/>
        </w:rPr>
        <w:tab/>
      </w:r>
      <w:r w:rsidRPr="00AD29CE">
        <w:rPr>
          <w:rFonts w:ascii="GHEA Grapalat" w:hAnsi="GHEA Grapalat"/>
        </w:rPr>
        <w:t>2</w:t>
      </w:r>
      <w:r>
        <w:rPr>
          <w:rFonts w:ascii="GHEA Grapalat" w:hAnsi="GHEA Grapalat"/>
        </w:rPr>
        <w:t>0</w:t>
      </w:r>
      <w:r>
        <w:rPr>
          <w:rFonts w:ascii="GHEA Grapalat" w:hAnsi="GHEA Grapalat"/>
          <w:lang w:val="en-US"/>
        </w:rPr>
        <w:t>25</w:t>
      </w:r>
      <w:r w:rsidRPr="00AD29CE">
        <w:rPr>
          <w:rFonts w:ascii="GHEA Grapalat" w:hAnsi="GHEA Grapalat"/>
        </w:rPr>
        <w:t>г.</w:t>
      </w:r>
    </w:p>
    <w:p w:rsidR="005A4A64" w:rsidRPr="009F3DC7" w:rsidRDefault="005A4A64" w:rsidP="005A4A64">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5A4A64" w:rsidRPr="009F3DC7" w:rsidTr="0068648E">
        <w:trPr>
          <w:tblCellSpacing w:w="7" w:type="dxa"/>
          <w:jc w:val="center"/>
        </w:trPr>
        <w:tc>
          <w:tcPr>
            <w:tcW w:w="0" w:type="auto"/>
            <w:vAlign w:val="center"/>
          </w:tcPr>
          <w:p w:rsidR="005A4A64" w:rsidRPr="00EF1C40" w:rsidRDefault="005A4A64" w:rsidP="0068648E">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5A4A64" w:rsidRPr="00EF1C40" w:rsidRDefault="005A4A64" w:rsidP="0068648E">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5A4A64" w:rsidRPr="009F3DC7" w:rsidRDefault="005A4A64" w:rsidP="0068648E">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5A4A64" w:rsidRPr="009F3DC7" w:rsidRDefault="005A4A64" w:rsidP="0068648E">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5A4A64" w:rsidRPr="00EF1C40" w:rsidRDefault="005A4A64" w:rsidP="0068648E">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5A4A64" w:rsidRPr="00EF1C40" w:rsidRDefault="005A4A64" w:rsidP="0068648E">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5A4A64" w:rsidRPr="00EF1C40" w:rsidRDefault="005A4A64" w:rsidP="0068648E">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5A4A64" w:rsidRPr="00EF1C40" w:rsidRDefault="005A4A64" w:rsidP="0068648E">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5A4A64" w:rsidRPr="009F3DC7" w:rsidRDefault="005A4A64" w:rsidP="0068648E">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5A4A64" w:rsidRPr="009F3DC7" w:rsidRDefault="005A4A64" w:rsidP="0068648E">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5A4A64" w:rsidRPr="009F3DC7" w:rsidRDefault="005A4A64" w:rsidP="0068648E">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5A4A64" w:rsidRPr="009F3DC7" w:rsidRDefault="005A4A64" w:rsidP="0068648E">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5A4A64" w:rsidRPr="009F3DC7" w:rsidRDefault="005A4A64" w:rsidP="005A4A64">
      <w:pPr>
        <w:widowControl w:val="0"/>
        <w:spacing w:after="160" w:line="360" w:lineRule="auto"/>
        <w:ind w:firstLine="567"/>
        <w:rPr>
          <w:rFonts w:ascii="GHEA Grapalat" w:hAnsi="GHEA Grapalat"/>
          <w:iCs/>
          <w:color w:val="000000"/>
        </w:rPr>
      </w:pPr>
    </w:p>
    <w:p w:rsidR="005A4A64" w:rsidRPr="009F3DC7" w:rsidRDefault="005A4A64" w:rsidP="005A4A64">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5A4A64" w:rsidRPr="009F3DC7" w:rsidRDefault="005A4A64" w:rsidP="005A4A64">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5A4A64" w:rsidRPr="009F3DC7" w:rsidRDefault="005A4A64" w:rsidP="005A4A64">
      <w:pPr>
        <w:pStyle w:val="BodyTextIndent"/>
        <w:widowControl w:val="0"/>
        <w:spacing w:after="160"/>
        <w:ind w:firstLine="567"/>
        <w:jc w:val="center"/>
        <w:rPr>
          <w:rFonts w:ascii="GHEA Grapalat" w:hAnsi="GHEA Grapalat"/>
          <w:b/>
          <w:bCs/>
          <w:iCs/>
          <w:sz w:val="24"/>
          <w:szCs w:val="24"/>
        </w:rPr>
      </w:pPr>
    </w:p>
    <w:p w:rsidR="005A4A64" w:rsidRPr="00EF1C40" w:rsidRDefault="005A4A64" w:rsidP="005A4A64">
      <w:pPr>
        <w:pStyle w:val="BodyTextIndent"/>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5A4A64" w:rsidRPr="009F3DC7" w:rsidRDefault="005A4A64" w:rsidP="005A4A64">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5A4A64" w:rsidRPr="009F3DC7" w:rsidRDefault="005A4A64" w:rsidP="005A4A64">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5A4A64" w:rsidRPr="009F3DC7" w:rsidRDefault="005A4A64" w:rsidP="005A4A64">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5A4A64" w:rsidRPr="00EF1C40" w:rsidRDefault="005A4A64" w:rsidP="005A4A64">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5A4A64" w:rsidRPr="00EF1C40" w:rsidRDefault="005A4A64" w:rsidP="005A4A64">
      <w:pPr>
        <w:widowControl w:val="0"/>
        <w:tabs>
          <w:tab w:val="left" w:pos="6804"/>
          <w:tab w:val="left" w:pos="7797"/>
          <w:tab w:val="left" w:pos="8789"/>
        </w:tabs>
        <w:spacing w:after="160" w:line="360" w:lineRule="auto"/>
        <w:ind w:firstLine="567"/>
        <w:jc w:val="both"/>
        <w:rPr>
          <w:rFonts w:ascii="GHEA Grapalat" w:hAnsi="GHEA Grapalat" w:cs="Sylfaen"/>
          <w:iCs/>
        </w:rPr>
      </w:pPr>
    </w:p>
    <w:p w:rsidR="005A4A64" w:rsidRPr="009F3DC7" w:rsidRDefault="005A4A64" w:rsidP="005A4A64">
      <w:pPr>
        <w:widowControl w:val="0"/>
        <w:spacing w:after="160" w:line="360" w:lineRule="auto"/>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5A4A64" w:rsidRPr="00EF1C40" w:rsidTr="0068648E">
        <w:trPr>
          <w:jc w:val="center"/>
        </w:trPr>
        <w:tc>
          <w:tcPr>
            <w:tcW w:w="357" w:type="dxa"/>
            <w:vMerge w:val="restart"/>
            <w:shd w:val="clear" w:color="auto" w:fill="auto"/>
            <w:vAlign w:val="center"/>
          </w:tcPr>
          <w:p w:rsidR="005A4A64" w:rsidRPr="00EF1C40" w:rsidRDefault="005A4A64" w:rsidP="0068648E">
            <w:pPr>
              <w:pStyle w:val="NormalWeb"/>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lastRenderedPageBreak/>
              <w:t>№</w:t>
            </w:r>
          </w:p>
        </w:tc>
        <w:tc>
          <w:tcPr>
            <w:tcW w:w="11051" w:type="dxa"/>
            <w:gridSpan w:val="8"/>
            <w:shd w:val="clear" w:color="auto" w:fill="auto"/>
            <w:vAlign w:val="center"/>
          </w:tcPr>
          <w:p w:rsidR="005A4A64" w:rsidRPr="00EF1C40" w:rsidRDefault="005A4A64" w:rsidP="006864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5A4A64" w:rsidRPr="00EF1C40" w:rsidTr="0068648E">
        <w:trPr>
          <w:jc w:val="center"/>
        </w:trPr>
        <w:tc>
          <w:tcPr>
            <w:tcW w:w="357" w:type="dxa"/>
            <w:vMerge/>
            <w:shd w:val="clear" w:color="auto" w:fill="auto"/>
          </w:tcPr>
          <w:p w:rsidR="005A4A64" w:rsidRPr="00EF1C40" w:rsidRDefault="005A4A64" w:rsidP="0068648E">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5A4A64" w:rsidRPr="00EF1C40" w:rsidRDefault="005A4A64" w:rsidP="0068648E">
            <w:pPr>
              <w:pStyle w:val="NormalWeb"/>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5A4A64" w:rsidRPr="00EF1C40" w:rsidTr="0068648E">
        <w:trPr>
          <w:trHeight w:val="1105"/>
          <w:jc w:val="center"/>
        </w:trPr>
        <w:tc>
          <w:tcPr>
            <w:tcW w:w="357" w:type="dxa"/>
            <w:vMerge/>
            <w:tcBorders>
              <w:bottom w:val="single" w:sz="4" w:space="0" w:color="auto"/>
            </w:tcBorders>
            <w:shd w:val="clear" w:color="auto" w:fill="auto"/>
          </w:tcPr>
          <w:p w:rsidR="005A4A64" w:rsidRPr="00EF1C40" w:rsidRDefault="005A4A64" w:rsidP="0068648E">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r>
      <w:tr w:rsidR="005A4A64" w:rsidRPr="00EF1C40" w:rsidTr="0068648E">
        <w:trPr>
          <w:jc w:val="center"/>
        </w:trPr>
        <w:tc>
          <w:tcPr>
            <w:tcW w:w="357" w:type="dxa"/>
            <w:shd w:val="clear" w:color="auto" w:fill="auto"/>
            <w:vAlign w:val="center"/>
          </w:tcPr>
          <w:p w:rsidR="005A4A64" w:rsidRPr="00EF1C40" w:rsidRDefault="005A4A64" w:rsidP="0068648E">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r>
      <w:tr w:rsidR="005A4A64" w:rsidRPr="00EF1C40" w:rsidTr="0068648E">
        <w:trPr>
          <w:jc w:val="center"/>
        </w:trPr>
        <w:tc>
          <w:tcPr>
            <w:tcW w:w="357" w:type="dxa"/>
            <w:shd w:val="clear" w:color="auto" w:fill="auto"/>
          </w:tcPr>
          <w:p w:rsidR="005A4A64" w:rsidRPr="00EF1C40" w:rsidRDefault="005A4A64" w:rsidP="0068648E">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5A4A64" w:rsidRPr="00EF1C40" w:rsidRDefault="005A4A64" w:rsidP="0068648E">
            <w:pPr>
              <w:pStyle w:val="NormalWeb"/>
              <w:widowControl w:val="0"/>
              <w:spacing w:before="0" w:beforeAutospacing="0" w:after="120" w:afterAutospacing="0"/>
              <w:jc w:val="center"/>
              <w:rPr>
                <w:rFonts w:ascii="GHEA Grapalat" w:hAnsi="GHEA Grapalat"/>
                <w:sz w:val="16"/>
                <w:szCs w:val="16"/>
              </w:rPr>
            </w:pPr>
          </w:p>
        </w:tc>
      </w:tr>
    </w:tbl>
    <w:p w:rsidR="005A4A64" w:rsidRPr="00EF1C40" w:rsidRDefault="005A4A64" w:rsidP="005A4A64">
      <w:pPr>
        <w:widowControl w:val="0"/>
        <w:spacing w:after="160" w:line="360" w:lineRule="auto"/>
        <w:ind w:firstLine="567"/>
        <w:jc w:val="both"/>
        <w:rPr>
          <w:rFonts w:ascii="GHEA Grapalat" w:hAnsi="GHEA Grapalat" w:cs="Arial"/>
          <w:iCs/>
          <w:color w:val="000000"/>
          <w:lang w:val="en-US"/>
        </w:rPr>
      </w:pPr>
    </w:p>
    <w:p w:rsidR="005A4A64" w:rsidRPr="009F3DC7" w:rsidRDefault="005A4A64" w:rsidP="005A4A64">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5A4A64" w:rsidRPr="00744E7F" w:rsidRDefault="005A4A64" w:rsidP="005A4A64">
      <w:pPr>
        <w:widowControl w:val="0"/>
        <w:spacing w:after="160" w:line="360" w:lineRule="auto"/>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5A4A64" w:rsidRPr="009F3DC7" w:rsidTr="0068648E">
        <w:trPr>
          <w:trHeight w:val="266"/>
        </w:trPr>
        <w:tc>
          <w:tcPr>
            <w:tcW w:w="0" w:type="auto"/>
          </w:tcPr>
          <w:p w:rsidR="005A4A64" w:rsidRPr="009F3DC7" w:rsidRDefault="005A4A64" w:rsidP="0068648E">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5A4A64" w:rsidRPr="009F3DC7" w:rsidRDefault="005A4A64" w:rsidP="0068648E">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5A4A64" w:rsidRPr="009F3DC7" w:rsidTr="0068648E">
        <w:trPr>
          <w:trHeight w:val="473"/>
        </w:trPr>
        <w:tc>
          <w:tcPr>
            <w:tcW w:w="0" w:type="auto"/>
          </w:tcPr>
          <w:p w:rsidR="005A4A64" w:rsidRPr="00EF1C40" w:rsidRDefault="005A4A64" w:rsidP="0068648E">
            <w:pPr>
              <w:widowControl w:val="0"/>
              <w:ind w:firstLine="19"/>
              <w:jc w:val="center"/>
              <w:rPr>
                <w:rFonts w:ascii="GHEA Grapalat" w:hAnsi="GHEA Grapalat"/>
                <w:iCs/>
                <w:lang w:val="en-US"/>
              </w:rPr>
            </w:pPr>
            <w:r>
              <w:rPr>
                <w:rFonts w:ascii="GHEA Grapalat" w:hAnsi="GHEA Grapalat"/>
              </w:rPr>
              <w:t>___________________________</w:t>
            </w:r>
          </w:p>
          <w:p w:rsidR="005A4A64" w:rsidRPr="00E50D56" w:rsidRDefault="005A4A64" w:rsidP="0068648E">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5A4A64" w:rsidRPr="009F3DC7" w:rsidRDefault="005A4A64" w:rsidP="0068648E">
            <w:pPr>
              <w:widowControl w:val="0"/>
              <w:ind w:firstLine="19"/>
              <w:jc w:val="center"/>
              <w:rPr>
                <w:rFonts w:ascii="GHEA Grapalat" w:hAnsi="GHEA Grapalat"/>
                <w:iCs/>
              </w:rPr>
            </w:pPr>
            <w:r w:rsidRPr="009F3DC7">
              <w:rPr>
                <w:rFonts w:ascii="GHEA Grapalat" w:hAnsi="GHEA Grapalat"/>
              </w:rPr>
              <w:t>___________________________</w:t>
            </w:r>
          </w:p>
          <w:p w:rsidR="005A4A64" w:rsidRPr="00E50D56" w:rsidRDefault="005A4A64" w:rsidP="0068648E">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5A4A64" w:rsidRPr="009F3DC7" w:rsidTr="0068648E">
        <w:trPr>
          <w:trHeight w:val="503"/>
        </w:trPr>
        <w:tc>
          <w:tcPr>
            <w:tcW w:w="0" w:type="auto"/>
          </w:tcPr>
          <w:p w:rsidR="005A4A64" w:rsidRPr="009F3DC7" w:rsidRDefault="005A4A64" w:rsidP="0068648E">
            <w:pPr>
              <w:widowControl w:val="0"/>
              <w:ind w:firstLine="19"/>
              <w:jc w:val="center"/>
              <w:rPr>
                <w:rFonts w:ascii="GHEA Grapalat" w:hAnsi="GHEA Grapalat"/>
                <w:iCs/>
              </w:rPr>
            </w:pPr>
            <w:r w:rsidRPr="009F3DC7">
              <w:rPr>
                <w:rFonts w:ascii="GHEA Grapalat" w:hAnsi="GHEA Grapalat"/>
              </w:rPr>
              <w:t xml:space="preserve">___________________________ </w:t>
            </w:r>
          </w:p>
          <w:p w:rsidR="005A4A64" w:rsidRPr="00E50D56" w:rsidRDefault="005A4A64" w:rsidP="0068648E">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5A4A64" w:rsidRPr="009F3DC7" w:rsidRDefault="005A4A64" w:rsidP="0068648E">
            <w:pPr>
              <w:widowControl w:val="0"/>
              <w:ind w:firstLine="19"/>
              <w:jc w:val="center"/>
              <w:rPr>
                <w:rFonts w:ascii="GHEA Grapalat" w:hAnsi="GHEA Grapalat"/>
                <w:iCs/>
              </w:rPr>
            </w:pPr>
            <w:r w:rsidRPr="009F3DC7">
              <w:rPr>
                <w:rFonts w:ascii="GHEA Grapalat" w:hAnsi="GHEA Grapalat"/>
              </w:rPr>
              <w:t>___________________________</w:t>
            </w:r>
          </w:p>
          <w:p w:rsidR="005A4A64" w:rsidRPr="00E50D56" w:rsidRDefault="005A4A64" w:rsidP="0068648E">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5A4A64" w:rsidRPr="009F3DC7" w:rsidTr="0068648E">
        <w:trPr>
          <w:trHeight w:val="281"/>
        </w:trPr>
        <w:tc>
          <w:tcPr>
            <w:tcW w:w="0" w:type="auto"/>
          </w:tcPr>
          <w:p w:rsidR="005A4A64" w:rsidRPr="009F3DC7" w:rsidRDefault="005A4A64" w:rsidP="0068648E">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5A4A64" w:rsidRPr="009F3DC7" w:rsidRDefault="005A4A64" w:rsidP="0068648E">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5A4A64" w:rsidRDefault="005A4A64" w:rsidP="005A4A64">
      <w:pPr>
        <w:widowControl w:val="0"/>
        <w:spacing w:after="160" w:line="360" w:lineRule="auto"/>
        <w:ind w:firstLine="567"/>
        <w:jc w:val="right"/>
        <w:rPr>
          <w:rFonts w:ascii="GHEA Grapalat" w:hAnsi="GHEA Grapalat" w:cs="Sylfaen"/>
          <w:b/>
        </w:rPr>
      </w:pPr>
    </w:p>
    <w:p w:rsidR="005A4A64" w:rsidRDefault="005A4A64" w:rsidP="005A4A64">
      <w:pPr>
        <w:rPr>
          <w:rFonts w:ascii="GHEA Grapalat" w:hAnsi="GHEA Grapalat" w:cs="Sylfaen"/>
          <w:b/>
        </w:rPr>
      </w:pPr>
      <w:r>
        <w:rPr>
          <w:rFonts w:ascii="GHEA Grapalat" w:hAnsi="GHEA Grapalat" w:cs="Sylfaen"/>
          <w:b/>
        </w:rPr>
        <w:br w:type="page"/>
      </w:r>
    </w:p>
    <w:p w:rsidR="005A4A64" w:rsidRPr="009F3DC7" w:rsidRDefault="005A4A64" w:rsidP="005A4A64">
      <w:pPr>
        <w:widowControl w:val="0"/>
        <w:spacing w:after="160" w:line="360" w:lineRule="auto"/>
        <w:ind w:firstLine="567"/>
        <w:contextualSpacing/>
        <w:jc w:val="right"/>
        <w:rPr>
          <w:rFonts w:ascii="GHEA Grapalat" w:hAnsi="GHEA Grapalat" w:cs="Sylfaen"/>
          <w:i/>
        </w:rPr>
      </w:pPr>
      <w:r w:rsidRPr="009F3DC7">
        <w:rPr>
          <w:rFonts w:ascii="GHEA Grapalat" w:hAnsi="GHEA Grapalat"/>
          <w:i/>
        </w:rPr>
        <w:lastRenderedPageBreak/>
        <w:t>Приложение № 3.1</w:t>
      </w:r>
    </w:p>
    <w:p w:rsidR="005A4A64" w:rsidRPr="005D3B25" w:rsidRDefault="005A4A64" w:rsidP="005A4A64">
      <w:pPr>
        <w:pStyle w:val="BodyTextIndent"/>
        <w:widowControl w:val="0"/>
        <w:spacing w:after="160" w:line="240" w:lineRule="auto"/>
        <w:ind w:firstLine="0"/>
        <w:jc w:val="right"/>
        <w:rPr>
          <w:rFonts w:ascii="GHEA Grapalat" w:hAnsi="GHEA Grapalat" w:cs="Sylfaen"/>
          <w:b/>
        </w:rPr>
      </w:pPr>
      <w:r w:rsidRPr="00AD29CE">
        <w:rPr>
          <w:rFonts w:ascii="GHEA Grapalat" w:hAnsi="GHEA Grapalat"/>
        </w:rPr>
        <w:t>к Договору под кодом</w:t>
      </w:r>
      <w:r w:rsidRPr="005D3B25">
        <w:rPr>
          <w:rFonts w:ascii="GHEA Grapalat" w:hAnsi="GHEA Grapalat"/>
          <w:i w:val="0"/>
        </w:rPr>
        <w:t xml:space="preserve"> </w:t>
      </w:r>
      <w:r w:rsidRPr="00297D44">
        <w:rPr>
          <w:rFonts w:ascii="GHEA Grapalat" w:hAnsi="GHEA Grapalat"/>
          <w:b/>
          <w:sz w:val="24"/>
          <w:szCs w:val="24"/>
        </w:rPr>
        <w:t>ЕГС-</w:t>
      </w:r>
      <w:r>
        <w:rPr>
          <w:rFonts w:ascii="GHEA Grapalat" w:hAnsi="GHEA Grapalat"/>
          <w:b/>
          <w:sz w:val="24"/>
          <w:szCs w:val="24"/>
        </w:rPr>
        <w:t>BMKHASHDZB-2</w:t>
      </w:r>
      <w:r w:rsidRPr="005D3B25">
        <w:rPr>
          <w:rFonts w:ascii="GHEA Grapalat" w:hAnsi="GHEA Grapalat"/>
          <w:b/>
          <w:sz w:val="24"/>
          <w:szCs w:val="24"/>
        </w:rPr>
        <w:t>5</w:t>
      </w:r>
      <w:r>
        <w:rPr>
          <w:rFonts w:ascii="GHEA Grapalat" w:hAnsi="GHEA Grapalat"/>
          <w:b/>
          <w:sz w:val="24"/>
          <w:szCs w:val="24"/>
        </w:rPr>
        <w:t>/</w:t>
      </w:r>
      <w:r w:rsidRPr="005D3B25">
        <w:rPr>
          <w:rFonts w:ascii="GHEA Grapalat" w:hAnsi="GHEA Grapalat"/>
          <w:b/>
          <w:sz w:val="24"/>
          <w:szCs w:val="24"/>
        </w:rPr>
        <w:t>1</w:t>
      </w:r>
    </w:p>
    <w:p w:rsidR="005A4A64" w:rsidRPr="00AD29CE" w:rsidRDefault="005A4A64" w:rsidP="005A4A64">
      <w:pPr>
        <w:pStyle w:val="BodyTextIndent"/>
        <w:widowControl w:val="0"/>
        <w:spacing w:after="160" w:line="240" w:lineRule="auto"/>
        <w:ind w:firstLine="0"/>
        <w:jc w:val="right"/>
        <w:rPr>
          <w:rFonts w:ascii="GHEA Grapalat" w:hAnsi="GHEA Grapalat"/>
          <w:i w:val="0"/>
        </w:rPr>
      </w:pPr>
      <w:r w:rsidRPr="00AD29CE">
        <w:rPr>
          <w:rFonts w:ascii="GHEA Grapalat" w:hAnsi="GHEA Grapalat"/>
        </w:rPr>
        <w:t xml:space="preserve">заключенному </w:t>
      </w:r>
      <w:r>
        <w:rPr>
          <w:rFonts w:ascii="GHEA Grapalat" w:hAnsi="GHEA Grapalat"/>
        </w:rPr>
        <w:t>"</w:t>
      </w:r>
      <w:r w:rsidRPr="00E40AC8">
        <w:rPr>
          <w:rFonts w:ascii="GHEA Grapalat" w:hAnsi="GHEA Grapalat"/>
        </w:rPr>
        <w:tab/>
      </w:r>
      <w:r>
        <w:rPr>
          <w:rFonts w:ascii="GHEA Grapalat" w:hAnsi="GHEA Grapalat"/>
        </w:rPr>
        <w:t>"</w:t>
      </w:r>
      <w:r w:rsidRPr="00E40AC8">
        <w:rPr>
          <w:rFonts w:ascii="GHEA Grapalat" w:hAnsi="GHEA Grapalat"/>
        </w:rPr>
        <w:tab/>
      </w:r>
      <w:r w:rsidRPr="00AD29CE">
        <w:rPr>
          <w:rFonts w:ascii="GHEA Grapalat" w:hAnsi="GHEA Grapalat"/>
        </w:rPr>
        <w:t>2</w:t>
      </w:r>
      <w:r>
        <w:rPr>
          <w:rFonts w:ascii="GHEA Grapalat" w:hAnsi="GHEA Grapalat"/>
        </w:rPr>
        <w:t>0</w:t>
      </w:r>
      <w:r w:rsidRPr="005D3B25">
        <w:rPr>
          <w:rFonts w:ascii="GHEA Grapalat" w:hAnsi="GHEA Grapalat"/>
        </w:rPr>
        <w:t>25</w:t>
      </w:r>
      <w:r w:rsidRPr="00AD29CE">
        <w:rPr>
          <w:rFonts w:ascii="GHEA Grapalat" w:hAnsi="GHEA Grapalat"/>
        </w:rPr>
        <w:t>г.</w:t>
      </w:r>
    </w:p>
    <w:p w:rsidR="005A4A64" w:rsidRPr="008A435E" w:rsidRDefault="005A4A64" w:rsidP="005A4A64">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5A4A64" w:rsidRPr="009F3DC7" w:rsidRDefault="005A4A64" w:rsidP="005A4A64">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5A4A64" w:rsidRPr="009F3DC7" w:rsidRDefault="005A4A64" w:rsidP="005A4A64">
      <w:pPr>
        <w:widowControl w:val="0"/>
        <w:tabs>
          <w:tab w:val="left" w:pos="360"/>
          <w:tab w:val="left" w:pos="540"/>
        </w:tabs>
        <w:spacing w:after="160" w:line="360" w:lineRule="auto"/>
        <w:ind w:firstLine="567"/>
        <w:rPr>
          <w:rFonts w:ascii="GHEA Grapalat" w:hAnsi="GHEA Grapalat" w:cs="Sylfaen"/>
        </w:rPr>
      </w:pPr>
    </w:p>
    <w:p w:rsidR="005A4A64" w:rsidRPr="0086243C" w:rsidRDefault="005A4A64" w:rsidP="005A4A64">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5A4A64" w:rsidRPr="0086243C" w:rsidRDefault="005A4A64" w:rsidP="005A4A64">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5A4A64" w:rsidRPr="0086243C" w:rsidRDefault="005A4A64" w:rsidP="005A4A64">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5A4A64" w:rsidRPr="0086243C" w:rsidRDefault="005A4A64" w:rsidP="005A4A64">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5A4A64" w:rsidRPr="0086243C" w:rsidRDefault="005A4A64" w:rsidP="005A4A64">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5A4A64" w:rsidRPr="0086243C" w:rsidRDefault="005A4A64" w:rsidP="005A4A64">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5A4A64" w:rsidRPr="009F3DC7" w:rsidRDefault="005A4A64" w:rsidP="005A4A64">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A4A64" w:rsidRPr="009F3DC7" w:rsidTr="0068648E">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5A4A64" w:rsidRPr="009F3DC7" w:rsidRDefault="005A4A64" w:rsidP="0068648E">
            <w:pPr>
              <w:widowControl w:val="0"/>
              <w:spacing w:after="120"/>
              <w:jc w:val="center"/>
              <w:rPr>
                <w:rFonts w:ascii="GHEA Grapalat" w:hAnsi="GHEA Grapalat" w:cs="Sylfaen"/>
                <w:bCs/>
              </w:rPr>
            </w:pPr>
            <w:r w:rsidRPr="009F3DC7">
              <w:rPr>
                <w:rFonts w:ascii="GHEA Grapalat" w:hAnsi="GHEA Grapalat"/>
              </w:rPr>
              <w:t>Работа</w:t>
            </w:r>
          </w:p>
        </w:tc>
      </w:tr>
      <w:tr w:rsidR="005A4A64" w:rsidRPr="009F3DC7" w:rsidTr="0068648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5A4A64" w:rsidRPr="009F3DC7" w:rsidRDefault="005A4A64" w:rsidP="0068648E">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5A4A64" w:rsidRPr="009F3DC7" w:rsidRDefault="005A4A64" w:rsidP="0068648E">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5A4A64" w:rsidRPr="009F3DC7" w:rsidRDefault="005A4A64" w:rsidP="0068648E">
            <w:pPr>
              <w:widowControl w:val="0"/>
              <w:spacing w:after="120"/>
              <w:jc w:val="center"/>
              <w:rPr>
                <w:rFonts w:ascii="GHEA Grapalat" w:hAnsi="GHEA Grapalat"/>
              </w:rPr>
            </w:pPr>
            <w:r w:rsidRPr="009F3DC7">
              <w:rPr>
                <w:rFonts w:ascii="GHEA Grapalat" w:hAnsi="GHEA Grapalat"/>
              </w:rPr>
              <w:t>объем (фактический)</w:t>
            </w:r>
          </w:p>
        </w:tc>
      </w:tr>
      <w:tr w:rsidR="005A4A64" w:rsidRPr="009F3DC7" w:rsidTr="0068648E">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5A4A64" w:rsidRPr="009F3DC7" w:rsidRDefault="005A4A64" w:rsidP="0068648E">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5A4A64" w:rsidRPr="009F3DC7" w:rsidRDefault="005A4A64" w:rsidP="0068648E">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5A4A64" w:rsidRPr="009F3DC7" w:rsidRDefault="005A4A64" w:rsidP="0068648E">
            <w:pPr>
              <w:widowControl w:val="0"/>
              <w:spacing w:after="120"/>
              <w:ind w:firstLine="567"/>
              <w:rPr>
                <w:rFonts w:ascii="GHEA Grapalat" w:hAnsi="GHEA Grapalat" w:cs="Sylfaen"/>
              </w:rPr>
            </w:pPr>
          </w:p>
        </w:tc>
      </w:tr>
      <w:tr w:rsidR="005A4A64" w:rsidRPr="009F3DC7" w:rsidTr="0068648E">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5A4A64" w:rsidRPr="009F3DC7" w:rsidRDefault="005A4A64" w:rsidP="0068648E">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5A4A64" w:rsidRPr="009F3DC7" w:rsidRDefault="005A4A64" w:rsidP="0068648E">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5A4A64" w:rsidRPr="009F3DC7" w:rsidRDefault="005A4A64" w:rsidP="0068648E">
            <w:pPr>
              <w:widowControl w:val="0"/>
              <w:spacing w:after="120"/>
              <w:ind w:firstLine="567"/>
              <w:rPr>
                <w:rFonts w:ascii="GHEA Grapalat" w:hAnsi="GHEA Grapalat" w:cs="Sylfaen"/>
              </w:rPr>
            </w:pPr>
          </w:p>
        </w:tc>
      </w:tr>
    </w:tbl>
    <w:p w:rsidR="005A4A64" w:rsidRDefault="005A4A64" w:rsidP="005A4A64">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5A4A64" w:rsidRPr="009F3DC7" w:rsidRDefault="005A4A64" w:rsidP="005A4A64">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5A4A64" w:rsidRPr="009F3DC7" w:rsidRDefault="005A4A64" w:rsidP="005A4A64">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5A4A64" w:rsidRPr="009F3DC7" w:rsidTr="0068648E">
        <w:tc>
          <w:tcPr>
            <w:tcW w:w="4644" w:type="dxa"/>
          </w:tcPr>
          <w:p w:rsidR="005A4A64" w:rsidRPr="009F3DC7" w:rsidRDefault="005A4A64" w:rsidP="0068648E">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5A4A64" w:rsidRPr="009F3DC7" w:rsidRDefault="005A4A64" w:rsidP="0068648E">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5A4A64" w:rsidRPr="009F3DC7" w:rsidRDefault="005A4A64" w:rsidP="005A4A64">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5A4A64" w:rsidRPr="009F3DC7" w:rsidRDefault="005A4A64" w:rsidP="005A4A64">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A4A64" w:rsidRPr="009F3DC7" w:rsidTr="0068648E">
        <w:trPr>
          <w:tblCellSpacing w:w="7" w:type="dxa"/>
          <w:jc w:val="center"/>
        </w:trPr>
        <w:tc>
          <w:tcPr>
            <w:tcW w:w="0" w:type="auto"/>
            <w:vAlign w:val="center"/>
          </w:tcPr>
          <w:p w:rsidR="005A4A64" w:rsidRPr="009F3DC7" w:rsidRDefault="005A4A64" w:rsidP="0068648E">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5A4A64" w:rsidRPr="00676B4F" w:rsidRDefault="005A4A64" w:rsidP="0068648E">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5A4A64" w:rsidRPr="009F3DC7" w:rsidRDefault="005A4A64" w:rsidP="0068648E">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5A4A64" w:rsidRPr="00676B4F" w:rsidRDefault="005A4A64" w:rsidP="0068648E">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5A4A64" w:rsidRPr="009F3DC7" w:rsidTr="0068648E">
        <w:trPr>
          <w:tblCellSpacing w:w="7" w:type="dxa"/>
          <w:jc w:val="center"/>
        </w:trPr>
        <w:tc>
          <w:tcPr>
            <w:tcW w:w="0" w:type="auto"/>
            <w:vAlign w:val="center"/>
          </w:tcPr>
          <w:p w:rsidR="005A4A64" w:rsidRPr="009F3DC7" w:rsidRDefault="005A4A64" w:rsidP="0068648E">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5A4A64" w:rsidRPr="00676B4F" w:rsidRDefault="005A4A64" w:rsidP="0068648E">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5A4A64" w:rsidRPr="009F3DC7" w:rsidRDefault="005A4A64" w:rsidP="0068648E">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5A4A64" w:rsidRPr="00676B4F" w:rsidRDefault="005A4A64" w:rsidP="0068648E">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5A4A64" w:rsidRDefault="005A4A64" w:rsidP="005A4A64">
      <w:pPr>
        <w:pStyle w:val="BodyTextIndent3"/>
        <w:widowControl w:val="0"/>
        <w:spacing w:after="160"/>
        <w:jc w:val="right"/>
        <w:rPr>
          <w:rFonts w:ascii="GHEA Grapalat" w:hAnsi="GHEA Grapalat" w:cs="Sylfaen"/>
          <w:sz w:val="24"/>
          <w:szCs w:val="24"/>
        </w:rPr>
      </w:pPr>
    </w:p>
    <w:p w:rsidR="005A4A64" w:rsidRDefault="005A4A64" w:rsidP="005A4A64">
      <w:pPr>
        <w:rPr>
          <w:rFonts w:ascii="GHEA Grapalat" w:hAnsi="GHEA Grapalat" w:cs="Sylfaen"/>
        </w:rPr>
      </w:pPr>
      <w:r>
        <w:rPr>
          <w:rFonts w:ascii="GHEA Grapalat" w:hAnsi="GHEA Grapalat" w:cs="Sylfaen"/>
        </w:rPr>
        <w:br w:type="page"/>
      </w:r>
    </w:p>
    <w:p w:rsidR="005A4A64" w:rsidRDefault="005A4A64" w:rsidP="005A4A64">
      <w:pPr>
        <w:widowControl w:val="0"/>
        <w:jc w:val="right"/>
        <w:rPr>
          <w:rFonts w:ascii="GHEA Grapalat" w:hAnsi="GHEA Grapalat"/>
          <w:b/>
        </w:rPr>
      </w:pPr>
    </w:p>
    <w:p w:rsidR="005A4A64" w:rsidRPr="00EB6452" w:rsidRDefault="005A4A64" w:rsidP="005A4A64">
      <w:pPr>
        <w:rPr>
          <w:rFonts w:ascii="GHEA Grapalat" w:hAnsi="GHEA Grapalat"/>
        </w:rPr>
      </w:pPr>
    </w:p>
    <w:p w:rsidR="005A4A64" w:rsidRPr="00EB6452" w:rsidRDefault="005A4A64" w:rsidP="005A4A64">
      <w:pPr>
        <w:rPr>
          <w:rFonts w:ascii="GHEA Grapalat" w:hAnsi="GHEA Grapalat"/>
        </w:rPr>
      </w:pPr>
    </w:p>
    <w:p w:rsidR="005A4A64" w:rsidRDefault="005A4A64" w:rsidP="005A4A64">
      <w:pPr>
        <w:widowControl w:val="0"/>
        <w:jc w:val="right"/>
        <w:rPr>
          <w:rFonts w:ascii="GHEA Grapalat" w:hAnsi="GHEA Grapalat"/>
        </w:rPr>
      </w:pPr>
    </w:p>
    <w:p w:rsidR="005A4A64" w:rsidRPr="00EB1587" w:rsidRDefault="005A4A64" w:rsidP="005A4A64">
      <w:pPr>
        <w:widowControl w:val="0"/>
        <w:jc w:val="right"/>
        <w:rPr>
          <w:rFonts w:ascii="GHEA Grapalat" w:hAnsi="GHEA Grapalat" w:cs="Sylfaen"/>
          <w:i/>
        </w:rPr>
      </w:pPr>
      <w:r w:rsidRPr="00EB1587">
        <w:rPr>
          <w:rFonts w:ascii="GHEA Grapalat" w:hAnsi="GHEA Grapalat"/>
          <w:i/>
        </w:rPr>
        <w:t>Приложение № 4</w:t>
      </w:r>
    </w:p>
    <w:p w:rsidR="005A4A64" w:rsidRPr="005D3B25" w:rsidRDefault="005A4A64" w:rsidP="005A4A64">
      <w:pPr>
        <w:pStyle w:val="BodyTextIndent"/>
        <w:widowControl w:val="0"/>
        <w:spacing w:after="160" w:line="240" w:lineRule="auto"/>
        <w:ind w:firstLine="0"/>
        <w:jc w:val="right"/>
        <w:rPr>
          <w:rFonts w:ascii="GHEA Grapalat" w:hAnsi="GHEA Grapalat" w:cs="Sylfaen"/>
          <w:b/>
        </w:rPr>
      </w:pPr>
      <w:r w:rsidRPr="00AD29CE">
        <w:rPr>
          <w:rFonts w:ascii="GHEA Grapalat" w:hAnsi="GHEA Grapalat"/>
        </w:rPr>
        <w:t>к Договору под кодом</w:t>
      </w:r>
      <w:r w:rsidRPr="005D3B25">
        <w:rPr>
          <w:rFonts w:ascii="GHEA Grapalat" w:hAnsi="GHEA Grapalat"/>
          <w:i w:val="0"/>
        </w:rPr>
        <w:t xml:space="preserve"> </w:t>
      </w:r>
      <w:r w:rsidRPr="00297D44">
        <w:rPr>
          <w:rFonts w:ascii="GHEA Grapalat" w:hAnsi="GHEA Grapalat"/>
          <w:b/>
          <w:sz w:val="24"/>
          <w:szCs w:val="24"/>
        </w:rPr>
        <w:t>ЕГС-</w:t>
      </w:r>
      <w:r>
        <w:rPr>
          <w:rFonts w:ascii="GHEA Grapalat" w:hAnsi="GHEA Grapalat"/>
          <w:b/>
          <w:sz w:val="24"/>
          <w:szCs w:val="24"/>
        </w:rPr>
        <w:t>BMKHASHDZB-2</w:t>
      </w:r>
      <w:r w:rsidRPr="005D3B25">
        <w:rPr>
          <w:rFonts w:ascii="GHEA Grapalat" w:hAnsi="GHEA Grapalat"/>
          <w:b/>
          <w:sz w:val="24"/>
          <w:szCs w:val="24"/>
        </w:rPr>
        <w:t>5</w:t>
      </w:r>
      <w:r>
        <w:rPr>
          <w:rFonts w:ascii="GHEA Grapalat" w:hAnsi="GHEA Grapalat"/>
          <w:b/>
          <w:sz w:val="24"/>
          <w:szCs w:val="24"/>
        </w:rPr>
        <w:t>/</w:t>
      </w:r>
      <w:r w:rsidRPr="005D3B25">
        <w:rPr>
          <w:rFonts w:ascii="GHEA Grapalat" w:hAnsi="GHEA Grapalat"/>
          <w:b/>
          <w:sz w:val="24"/>
          <w:szCs w:val="24"/>
        </w:rPr>
        <w:t>1</w:t>
      </w:r>
    </w:p>
    <w:p w:rsidR="005A4A64" w:rsidRPr="00AD29CE" w:rsidRDefault="005A4A64" w:rsidP="005A4A64">
      <w:pPr>
        <w:pStyle w:val="BodyTextIndent"/>
        <w:widowControl w:val="0"/>
        <w:spacing w:after="160" w:line="240" w:lineRule="auto"/>
        <w:ind w:firstLine="0"/>
        <w:jc w:val="right"/>
        <w:rPr>
          <w:rFonts w:ascii="GHEA Grapalat" w:hAnsi="GHEA Grapalat"/>
          <w:i w:val="0"/>
        </w:rPr>
      </w:pPr>
      <w:r w:rsidRPr="00AD29CE">
        <w:rPr>
          <w:rFonts w:ascii="GHEA Grapalat" w:hAnsi="GHEA Grapalat"/>
        </w:rPr>
        <w:t xml:space="preserve">заключенному </w:t>
      </w:r>
      <w:r>
        <w:rPr>
          <w:rFonts w:ascii="GHEA Grapalat" w:hAnsi="GHEA Grapalat"/>
        </w:rPr>
        <w:t>"</w:t>
      </w:r>
      <w:r w:rsidRPr="00E40AC8">
        <w:rPr>
          <w:rFonts w:ascii="GHEA Grapalat" w:hAnsi="GHEA Grapalat"/>
        </w:rPr>
        <w:tab/>
      </w:r>
      <w:r>
        <w:rPr>
          <w:rFonts w:ascii="GHEA Grapalat" w:hAnsi="GHEA Grapalat"/>
        </w:rPr>
        <w:t>"</w:t>
      </w:r>
      <w:r w:rsidRPr="00E40AC8">
        <w:rPr>
          <w:rFonts w:ascii="GHEA Grapalat" w:hAnsi="GHEA Grapalat"/>
        </w:rPr>
        <w:tab/>
      </w:r>
      <w:r w:rsidRPr="00AD29CE">
        <w:rPr>
          <w:rFonts w:ascii="GHEA Grapalat" w:hAnsi="GHEA Grapalat"/>
        </w:rPr>
        <w:t>2</w:t>
      </w:r>
      <w:r>
        <w:rPr>
          <w:rFonts w:ascii="GHEA Grapalat" w:hAnsi="GHEA Grapalat"/>
        </w:rPr>
        <w:t>0</w:t>
      </w:r>
      <w:r w:rsidRPr="005D3B25">
        <w:rPr>
          <w:rFonts w:ascii="GHEA Grapalat" w:hAnsi="GHEA Grapalat"/>
        </w:rPr>
        <w:t>25</w:t>
      </w:r>
      <w:r w:rsidRPr="00AD29CE">
        <w:rPr>
          <w:rFonts w:ascii="GHEA Grapalat" w:hAnsi="GHEA Grapalat"/>
        </w:rPr>
        <w:t>г.</w:t>
      </w:r>
    </w:p>
    <w:p w:rsidR="005A4A64" w:rsidRPr="00EB1587" w:rsidRDefault="005A4A64" w:rsidP="005A4A64">
      <w:pPr>
        <w:jc w:val="center"/>
        <w:rPr>
          <w:rFonts w:ascii="GHEA Grapalat" w:hAnsi="GHEA Grapalat" w:cs="GHEA Grapalat"/>
        </w:rPr>
      </w:pPr>
    </w:p>
    <w:p w:rsidR="005A4A64" w:rsidRPr="00EB1587" w:rsidRDefault="005A4A64" w:rsidP="005A4A64">
      <w:pPr>
        <w:jc w:val="center"/>
        <w:rPr>
          <w:rFonts w:ascii="GHEA Grapalat" w:hAnsi="GHEA Grapalat" w:cs="GHEA Grapalat"/>
        </w:rPr>
      </w:pPr>
      <w:r w:rsidRPr="00EB1587">
        <w:rPr>
          <w:rFonts w:ascii="GHEA Grapalat" w:hAnsi="GHEA Grapalat" w:cs="GHEA Grapalat"/>
        </w:rPr>
        <w:t>УВЕДОМЛЕНИЕ</w:t>
      </w:r>
    </w:p>
    <w:p w:rsidR="005A4A64" w:rsidRPr="00EB1587" w:rsidRDefault="005A4A64" w:rsidP="005A4A64">
      <w:pPr>
        <w:jc w:val="center"/>
        <w:rPr>
          <w:rFonts w:ascii="GHEA Grapalat" w:hAnsi="GHEA Grapalat" w:cs="GHEA Grapalat"/>
          <w:lang w:val="hy-AM"/>
        </w:rPr>
      </w:pPr>
    </w:p>
    <w:p w:rsidR="005A4A64" w:rsidRPr="00EB1587" w:rsidRDefault="005A4A64" w:rsidP="005A4A64">
      <w:pPr>
        <w:rPr>
          <w:rFonts w:ascii="GHEA Grapalat" w:hAnsi="GHEA Grapalat" w:cs="Arial"/>
          <w:sz w:val="20"/>
          <w:szCs w:val="20"/>
          <w:lang w:val="es-ES"/>
        </w:rPr>
      </w:pPr>
      <w:r w:rsidRPr="00EB1587">
        <w:rPr>
          <w:rFonts w:ascii="GHEA Grapalat" w:hAnsi="GHEA Grapalat"/>
          <w:u w:val="single"/>
          <w:lang w:val="es-ES"/>
        </w:rPr>
        <w:t xml:space="preserve">                                                             </w:t>
      </w:r>
      <w:r w:rsidRPr="00EB1587">
        <w:rPr>
          <w:rFonts w:ascii="GHEA Grapalat" w:hAnsi="GHEA Grapalat"/>
          <w:u w:val="single"/>
          <w:lang w:val="es-ES"/>
        </w:rPr>
        <w:tab/>
      </w:r>
      <w:r w:rsidRPr="00EB1587">
        <w:rPr>
          <w:rFonts w:ascii="GHEA Grapalat" w:hAnsi="GHEA Grapalat"/>
          <w:u w:val="single"/>
          <w:lang w:val="es-ES"/>
        </w:rPr>
        <w:tab/>
        <w:t xml:space="preserve">       </w:t>
      </w:r>
      <w:r w:rsidRPr="00EB1587">
        <w:rPr>
          <w:rFonts w:ascii="GHEA Grapalat" w:hAnsi="GHEA Grapalat"/>
          <w:lang w:val="es-ES"/>
        </w:rPr>
        <w:t xml:space="preserve"> </w:t>
      </w:r>
      <w:r w:rsidRPr="00EB1587">
        <w:rPr>
          <w:rFonts w:ascii="GHEA Grapalat" w:hAnsi="GHEA Grapalat"/>
        </w:rPr>
        <w:t>з</w:t>
      </w:r>
      <w:r w:rsidRPr="00EB1587">
        <w:rPr>
          <w:rFonts w:ascii="GHEA Grapalat" w:hAnsi="GHEA Grapalat" w:cs="Sylfaen"/>
          <w:sz w:val="20"/>
          <w:szCs w:val="20"/>
        </w:rPr>
        <w:t>аявляет, что</w:t>
      </w:r>
      <w:r w:rsidRPr="00EB1587">
        <w:rPr>
          <w:rFonts w:ascii="GHEA Grapalat" w:hAnsi="GHEA Grapalat" w:cs="Arial"/>
          <w:sz w:val="20"/>
          <w:szCs w:val="20"/>
        </w:rPr>
        <w:t>:</w:t>
      </w:r>
      <w:r w:rsidRPr="00EB1587">
        <w:rPr>
          <w:rFonts w:ascii="GHEA Grapalat" w:hAnsi="GHEA Grapalat" w:cs="Arial"/>
          <w:sz w:val="20"/>
          <w:szCs w:val="20"/>
          <w:lang w:val="es-ES"/>
        </w:rPr>
        <w:t xml:space="preserve">  </w:t>
      </w:r>
    </w:p>
    <w:p w:rsidR="005A4A64" w:rsidRPr="00EB1587" w:rsidRDefault="005A4A64" w:rsidP="005A4A64">
      <w:pPr>
        <w:rPr>
          <w:rFonts w:ascii="GHEA Grapalat" w:hAnsi="GHEA Grapalat" w:cs="Arial"/>
          <w:vertAlign w:val="superscript"/>
          <w:lang w:val="es-ES"/>
        </w:rPr>
      </w:pPr>
      <w:r w:rsidRPr="00EB1587">
        <w:rPr>
          <w:rFonts w:ascii="GHEA Grapalat" w:hAnsi="GHEA Grapalat"/>
          <w:vertAlign w:val="superscript"/>
          <w:lang w:val="es-ES"/>
        </w:rPr>
        <w:t xml:space="preserve">               </w:t>
      </w:r>
      <w:r w:rsidRPr="00EB1587">
        <w:rPr>
          <w:rFonts w:ascii="GHEA Grapalat" w:hAnsi="GHEA Grapalat"/>
          <w:lang w:val="es-ES"/>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финансового агента</w:t>
      </w:r>
    </w:p>
    <w:p w:rsidR="005A4A64" w:rsidRPr="00EB1587" w:rsidRDefault="005A4A64" w:rsidP="005A4A64">
      <w:pPr>
        <w:rPr>
          <w:rFonts w:ascii="GHEA Grapalat" w:hAnsi="GHEA Grapalat"/>
          <w:vertAlign w:val="superscript"/>
          <w:lang w:val="es-ES"/>
        </w:rPr>
      </w:pPr>
    </w:p>
    <w:p w:rsidR="005A4A64" w:rsidRPr="00EB1587" w:rsidRDefault="005A4A64" w:rsidP="005A4A64">
      <w:pPr>
        <w:pStyle w:val="ListParagraph"/>
        <w:numPr>
          <w:ilvl w:val="0"/>
          <w:numId w:val="36"/>
        </w:numPr>
        <w:contextualSpacing/>
        <w:jc w:val="both"/>
        <w:rPr>
          <w:rFonts w:ascii="GHEA Grapalat" w:hAnsi="GHEA Grapalat"/>
          <w:u w:val="single"/>
          <w:lang w:val="es-ES"/>
        </w:rPr>
      </w:pPr>
      <w:r w:rsidRPr="00EB1587">
        <w:rPr>
          <w:rFonts w:ascii="GHEA Grapalat" w:hAnsi="GHEA Grapalat"/>
          <w:sz w:val="20"/>
          <w:szCs w:val="20"/>
        </w:rPr>
        <w:t>В рамках заключенного между</w:t>
      </w:r>
      <w:r w:rsidRPr="00EB1587">
        <w:rPr>
          <w:rFonts w:ascii="GHEA Grapalat" w:hAnsi="GHEA Grapalat"/>
        </w:rPr>
        <w:t xml:space="preserve">   ----------------------</w:t>
      </w:r>
      <w:r w:rsidRPr="00EB1587">
        <w:rPr>
          <w:rFonts w:ascii="GHEA Grapalat" w:hAnsi="GHEA Grapalat"/>
          <w:lang w:val="hy-AM"/>
        </w:rPr>
        <w:t xml:space="preserve"> </w:t>
      </w:r>
      <w:r w:rsidRPr="00EB1587">
        <w:rPr>
          <w:rFonts w:ascii="GHEA Grapalat" w:hAnsi="GHEA Grapalat"/>
          <w:sz w:val="20"/>
          <w:szCs w:val="20"/>
        </w:rPr>
        <w:t>- ом   и</w:t>
      </w:r>
      <w:r w:rsidRPr="00EB1587">
        <w:rPr>
          <w:rFonts w:ascii="GHEA Grapalat" w:hAnsi="GHEA Grapalat"/>
        </w:rPr>
        <w:t xml:space="preserve"> ---------------------------- </w:t>
      </w:r>
      <w:r w:rsidRPr="00EB1587">
        <w:rPr>
          <w:rFonts w:ascii="GHEA Grapalat" w:hAnsi="GHEA Grapalat"/>
          <w:sz w:val="20"/>
          <w:szCs w:val="20"/>
        </w:rPr>
        <w:t>-ом</w:t>
      </w:r>
      <w:r w:rsidRPr="00EB1587">
        <w:rPr>
          <w:rFonts w:ascii="GHEA Grapalat" w:hAnsi="GHEA Grapalat"/>
        </w:rPr>
        <w:t xml:space="preserve">                              </w:t>
      </w:r>
    </w:p>
    <w:p w:rsidR="005A4A64" w:rsidRPr="00EB1587" w:rsidRDefault="005A4A64" w:rsidP="005A4A64">
      <w:pPr>
        <w:rPr>
          <w:rFonts w:ascii="GHEA Grapalat" w:hAnsi="GHEA Grapalat" w:cs="Sylfaen"/>
          <w:vertAlign w:val="superscript"/>
        </w:rPr>
      </w:pPr>
      <w:r w:rsidRPr="00EB1587">
        <w:rPr>
          <w:rFonts w:ascii="GHEA Grapalat" w:hAnsi="GHEA Grapalat" w:cs="Sylfaen"/>
          <w:vertAlign w:val="superscript"/>
          <w:lang w:val="es-ES"/>
        </w:rPr>
        <w:t xml:space="preserve">                                                                                     </w:t>
      </w:r>
      <w:r w:rsidRPr="00EB1587">
        <w:rPr>
          <w:rFonts w:ascii="GHEA Grapalat" w:hAnsi="GHEA Grapalat" w:cs="Sylfaen"/>
          <w:vertAlign w:val="superscript"/>
        </w:rPr>
        <w:t xml:space="preserve">      название</w:t>
      </w:r>
      <w:r w:rsidRPr="00EB1587">
        <w:rPr>
          <w:rFonts w:ascii="GHEA Grapalat" w:hAnsi="GHEA Grapalat" w:cs="Sylfaen"/>
          <w:vertAlign w:val="superscript"/>
          <w:lang w:val="es-ES"/>
        </w:rPr>
        <w:t xml:space="preserve"> </w:t>
      </w:r>
      <w:r w:rsidRPr="00EB1587">
        <w:rPr>
          <w:rFonts w:ascii="GHEA Grapalat" w:hAnsi="GHEA Grapalat" w:cs="Sylfaen"/>
          <w:vertAlign w:val="superscript"/>
        </w:rPr>
        <w:t xml:space="preserve">заказчика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r w:rsidRPr="00EB1587">
        <w:rPr>
          <w:rFonts w:ascii="GHEA Grapalat" w:hAnsi="GHEA Grapalat" w:cs="Sylfaen"/>
          <w:vertAlign w:val="superscript"/>
        </w:rPr>
        <w:t>иаполнителя</w:t>
      </w:r>
    </w:p>
    <w:p w:rsidR="005A4A64" w:rsidRPr="00EB1587" w:rsidRDefault="005A4A64" w:rsidP="005A4A64">
      <w:pPr>
        <w:rPr>
          <w:rFonts w:ascii="GHEA Grapalat" w:hAnsi="GHEA Grapalat" w:cs="Sylfaen"/>
          <w:vertAlign w:val="superscript"/>
        </w:rPr>
      </w:pP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 </w:t>
      </w:r>
      <w:r w:rsidRPr="00EB1587">
        <w:rPr>
          <w:rFonts w:ascii="GHEA Grapalat" w:hAnsi="GHEA Grapalat" w:cs="Sylfaen"/>
          <w:sz w:val="20"/>
          <w:szCs w:val="20"/>
          <w:lang w:val="es-ES"/>
        </w:rPr>
        <w:t>20</w:t>
      </w:r>
      <w:r w:rsidRPr="00EB1587">
        <w:rPr>
          <w:rFonts w:ascii="GHEA Grapalat" w:hAnsi="GHEA Grapalat" w:cs="Sylfaen"/>
          <w:sz w:val="20"/>
          <w:szCs w:val="20"/>
        </w:rPr>
        <w:t>г</w:t>
      </w:r>
      <w:r w:rsidRPr="00EB1587">
        <w:rPr>
          <w:rFonts w:ascii="GHEA Grapalat" w:hAnsi="GHEA Grapalat" w:cs="Sylfaen"/>
          <w:sz w:val="20"/>
          <w:szCs w:val="20"/>
          <w:lang w:val="es-ES"/>
        </w:rPr>
        <w:t>.</w:t>
      </w:r>
      <w:r w:rsidRPr="00EB1587">
        <w:rPr>
          <w:rFonts w:ascii="GHEA Grapalat" w:hAnsi="GHEA Grapalat" w:cs="Sylfaen"/>
          <w:sz w:val="20"/>
          <w:szCs w:val="20"/>
        </w:rPr>
        <w:t xml:space="preserve">договора под кодом </w:t>
      </w:r>
      <w:r w:rsidRPr="00EB1587">
        <w:rPr>
          <w:rFonts w:ascii="GHEA Grapalat" w:hAnsi="GHEA Grapalat" w:cs="Sylfaen"/>
          <w:sz w:val="20"/>
          <w:szCs w:val="20"/>
          <w:lang w:val="es-ES"/>
        </w:rPr>
        <w:t xml:space="preserve"> </w:t>
      </w:r>
      <w:r w:rsidRPr="00EB1587">
        <w:rPr>
          <w:rFonts w:ascii="GHEA Grapalat" w:hAnsi="GHEA Grapalat"/>
          <w:i/>
          <w:sz w:val="20"/>
          <w:szCs w:val="20"/>
          <w:lang w:val="af-ZA"/>
        </w:rPr>
        <w:t>___</w:t>
      </w:r>
      <w:r w:rsidRPr="00EB1587">
        <w:rPr>
          <w:rFonts w:ascii="GHEA Grapalat" w:hAnsi="GHEA Grapalat" w:cs="Arial"/>
          <w:i/>
          <w:sz w:val="20"/>
          <w:szCs w:val="20"/>
          <w:shd w:val="clear" w:color="auto" w:fill="FFFFFF"/>
          <w:lang w:val="hy-AM"/>
        </w:rPr>
        <w:t>«________»</w:t>
      </w:r>
      <w:r w:rsidRPr="00EB1587">
        <w:rPr>
          <w:rFonts w:ascii="GHEA Grapalat" w:hAnsi="GHEA Grapalat"/>
          <w:i/>
          <w:sz w:val="20"/>
          <w:szCs w:val="20"/>
          <w:u w:val="single"/>
        </w:rPr>
        <w:t xml:space="preserve">__ </w:t>
      </w:r>
      <w:r w:rsidRPr="00EB1587">
        <w:rPr>
          <w:rFonts w:ascii="GHEA Grapalat" w:hAnsi="GHEA Grapalat"/>
          <w:sz w:val="20"/>
          <w:szCs w:val="20"/>
        </w:rPr>
        <w:t>(</w:t>
      </w:r>
      <w:r w:rsidRPr="00EB1587">
        <w:rPr>
          <w:rFonts w:ascii="GHEA Grapalat" w:hAnsi="GHEA Grapalat" w:cs="Sylfaen"/>
          <w:sz w:val="20"/>
          <w:szCs w:val="20"/>
        </w:rPr>
        <w:t>далее-Договор</w:t>
      </w:r>
      <w:r w:rsidRPr="00EB1587">
        <w:rPr>
          <w:rFonts w:ascii="GHEA Grapalat" w:hAnsi="GHEA Grapalat" w:cs="Sylfaen"/>
          <w:sz w:val="20"/>
          <w:szCs w:val="20"/>
          <w:lang w:val="es-ES"/>
        </w:rPr>
        <w:t>)</w:t>
      </w:r>
      <w:r w:rsidRPr="00EB1587">
        <w:rPr>
          <w:rFonts w:ascii="GHEA Grapalat" w:hAnsi="GHEA Grapalat" w:cs="Sylfaen"/>
          <w:sz w:val="20"/>
          <w:szCs w:val="20"/>
        </w:rPr>
        <w:t xml:space="preserve">, между мной </w:t>
      </w:r>
      <w:r w:rsidRPr="00EB1587">
        <w:rPr>
          <w:rFonts w:ascii="GHEA Grapalat" w:hAnsi="GHEA Grapalat" w:cs="Sylfaen"/>
          <w:sz w:val="20"/>
          <w:szCs w:val="20"/>
          <w:lang w:val="hy-AM"/>
        </w:rPr>
        <w:t xml:space="preserve"> </w:t>
      </w:r>
      <w:r w:rsidRPr="00EB1587">
        <w:rPr>
          <w:rFonts w:ascii="GHEA Grapalat" w:hAnsi="GHEA Grapalat" w:cs="Sylfaen"/>
          <w:sz w:val="20"/>
          <w:szCs w:val="20"/>
        </w:rPr>
        <w:t>и -------------- - ом</w:t>
      </w:r>
    </w:p>
    <w:p w:rsidR="005A4A64" w:rsidRPr="00EB1587" w:rsidRDefault="005A4A64" w:rsidP="005A4A64">
      <w:pPr>
        <w:rPr>
          <w:rFonts w:ascii="GHEA Grapalat" w:hAnsi="GHEA Grapalat"/>
          <w:u w:val="single"/>
          <w:lang w:val="es-ES"/>
        </w:rPr>
      </w:pPr>
      <w:r w:rsidRPr="00EB1587">
        <w:rPr>
          <w:rFonts w:ascii="GHEA Grapalat" w:hAnsi="GHEA Grapalat" w:cs="Sylfaen"/>
          <w:vertAlign w:val="superscript"/>
        </w:rPr>
        <w:t xml:space="preserve">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r w:rsidRPr="00EB1587">
        <w:rPr>
          <w:rFonts w:ascii="GHEA Grapalat" w:hAnsi="GHEA Grapalat" w:cs="Sylfaen"/>
          <w:vertAlign w:val="superscript"/>
        </w:rPr>
        <w:t>исполнителя</w:t>
      </w:r>
    </w:p>
    <w:p w:rsidR="005A4A64" w:rsidRPr="00EB1587" w:rsidRDefault="005A4A64" w:rsidP="005A4A64">
      <w:pPr>
        <w:ind w:firstLine="709"/>
        <w:rPr>
          <w:rFonts w:ascii="GHEA Grapalat" w:hAnsi="GHEA Grapalat" w:cs="Sylfaen"/>
          <w:sz w:val="20"/>
          <w:szCs w:val="20"/>
          <w:lang w:val="es-ES"/>
        </w:rPr>
      </w:pPr>
      <w:r w:rsidRPr="00EB1587">
        <w:rPr>
          <w:rFonts w:ascii="GHEA Grapalat" w:hAnsi="GHEA Grapalat"/>
          <w:u w:val="single"/>
          <w:lang w:val="es-ES"/>
        </w:rPr>
        <w:tab/>
      </w:r>
      <w:r w:rsidRPr="00EB1587">
        <w:rPr>
          <w:rFonts w:ascii="GHEA Grapalat" w:hAnsi="GHEA Grapalat" w:cs="Sylfaen"/>
          <w:sz w:val="20"/>
          <w:szCs w:val="20"/>
          <w:lang w:val="es-ES"/>
        </w:rPr>
        <w:t xml:space="preserve"> «--»   20  </w:t>
      </w:r>
      <w:r w:rsidRPr="00EB1587">
        <w:rPr>
          <w:rFonts w:ascii="GHEA Grapalat" w:hAnsi="GHEA Grapalat" w:cs="Sylfaen"/>
          <w:sz w:val="20"/>
          <w:szCs w:val="20"/>
        </w:rPr>
        <w:t xml:space="preserve">года </w:t>
      </w:r>
      <w:r w:rsidRPr="00EB1587">
        <w:rPr>
          <w:rFonts w:ascii="GHEA Grapalat" w:hAnsi="GHEA Grapalat" w:cs="Sylfaen"/>
          <w:sz w:val="20"/>
          <w:szCs w:val="20"/>
          <w:lang w:val="es-ES"/>
        </w:rPr>
        <w:t xml:space="preserve"> </w:t>
      </w:r>
      <w:r w:rsidRPr="00EB1587">
        <w:rPr>
          <w:rFonts w:ascii="GHEA Grapalat" w:hAnsi="GHEA Grapalat"/>
          <w:sz w:val="20"/>
          <w:szCs w:val="20"/>
        </w:rPr>
        <w:t>заключен</w:t>
      </w: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договор факторинга под кодом </w:t>
      </w:r>
      <w:r w:rsidRPr="00EB1587">
        <w:rPr>
          <w:rFonts w:ascii="GHEA Grapalat" w:hAnsi="GHEA Grapalat"/>
          <w:lang w:val="es-ES"/>
        </w:rPr>
        <w:t>«</w:t>
      </w:r>
      <w:r w:rsidRPr="00EB1587">
        <w:rPr>
          <w:rFonts w:ascii="GHEA Grapalat" w:hAnsi="GHEA Grapalat"/>
          <w:sz w:val="20"/>
          <w:szCs w:val="20"/>
          <w:lang w:val="es-ES"/>
        </w:rPr>
        <w:t>---</w:t>
      </w:r>
      <w:r w:rsidRPr="00EB1587">
        <w:rPr>
          <w:rFonts w:ascii="GHEA Grapalat" w:hAnsi="GHEA Grapalat" w:cs="Sylfaen"/>
          <w:sz w:val="20"/>
          <w:szCs w:val="20"/>
          <w:lang w:val="es-ES"/>
        </w:rPr>
        <w:t>------------------</w:t>
      </w:r>
      <w:r w:rsidRPr="00EB1587">
        <w:rPr>
          <w:rFonts w:ascii="GHEA Grapalat" w:hAnsi="GHEA Grapalat"/>
          <w:lang w:val="es-ES"/>
        </w:rPr>
        <w:t>»</w:t>
      </w:r>
      <w:r w:rsidRPr="00EB1587">
        <w:rPr>
          <w:rFonts w:ascii="GHEA Grapalat" w:hAnsi="GHEA Grapalat"/>
        </w:rPr>
        <w:t>.</w:t>
      </w:r>
      <w:r w:rsidRPr="00EB1587">
        <w:rPr>
          <w:rFonts w:ascii="GHEA Grapalat" w:hAnsi="GHEA Grapalat" w:cs="Sylfaen"/>
          <w:sz w:val="20"/>
          <w:szCs w:val="20"/>
          <w:lang w:val="es-ES"/>
        </w:rPr>
        <w:t xml:space="preserve"> </w:t>
      </w:r>
    </w:p>
    <w:p w:rsidR="005A4A64" w:rsidRPr="00EB1587" w:rsidRDefault="005A4A64" w:rsidP="005A4A64">
      <w:pPr>
        <w:rPr>
          <w:rFonts w:ascii="GHEA Grapalat" w:hAnsi="GHEA Grapalat" w:cs="Sylfaen"/>
          <w:sz w:val="20"/>
          <w:szCs w:val="20"/>
          <w:lang w:val="es-ES"/>
        </w:rPr>
      </w:pPr>
    </w:p>
    <w:p w:rsidR="005A4A64" w:rsidRPr="00EB1587" w:rsidRDefault="005A4A64" w:rsidP="005A4A64">
      <w:pPr>
        <w:pStyle w:val="ListParagraph"/>
        <w:numPr>
          <w:ilvl w:val="0"/>
          <w:numId w:val="36"/>
        </w:numPr>
        <w:contextualSpacing/>
        <w:jc w:val="both"/>
        <w:rPr>
          <w:rFonts w:ascii="GHEA Grapalat" w:hAnsi="GHEA Grapalat" w:cs="Sylfaen"/>
          <w:sz w:val="20"/>
          <w:szCs w:val="20"/>
        </w:rPr>
      </w:pPr>
      <w:r w:rsidRPr="00EB1587">
        <w:rPr>
          <w:rFonts w:ascii="GHEA Grapalat" w:hAnsi="GHEA Grapalat" w:cs="Sylfaen"/>
          <w:sz w:val="20"/>
          <w:szCs w:val="20"/>
        </w:rPr>
        <w:t>Согласен с условиями изложенными в пункте 7.12 .</w:t>
      </w:r>
    </w:p>
    <w:p w:rsidR="005A4A64" w:rsidRPr="00EB1587" w:rsidRDefault="005A4A64" w:rsidP="005A4A64">
      <w:pPr>
        <w:jc w:val="center"/>
        <w:rPr>
          <w:rFonts w:ascii="GHEA Grapalat" w:hAnsi="GHEA Grapalat" w:cs="GHEA Grapalat"/>
          <w:lang w:val="es-ES"/>
        </w:rPr>
      </w:pPr>
    </w:p>
    <w:p w:rsidR="005A4A64" w:rsidRPr="00EB1587" w:rsidRDefault="005A4A64" w:rsidP="005A4A64">
      <w:pPr>
        <w:jc w:val="center"/>
        <w:rPr>
          <w:rFonts w:ascii="GHEA Grapalat" w:hAnsi="GHEA Grapalat" w:cs="Sylfaen"/>
          <w:b/>
          <w:lang w:val="es-ES"/>
        </w:rPr>
      </w:pPr>
    </w:p>
    <w:p w:rsidR="005A4A64" w:rsidRPr="00EB1587" w:rsidRDefault="005A4A64" w:rsidP="005A4A64">
      <w:pPr>
        <w:ind w:left="720" w:firstLine="720"/>
        <w:rPr>
          <w:rFonts w:ascii="GHEA Grapalat" w:hAnsi="GHEA Grapalat"/>
          <w:sz w:val="20"/>
          <w:lang w:val="hy-AM"/>
        </w:rPr>
      </w:pPr>
      <w:r w:rsidRPr="00EB1587">
        <w:rPr>
          <w:rFonts w:ascii="GHEA Grapalat" w:hAnsi="GHEA Grapalat"/>
          <w:sz w:val="20"/>
          <w:lang w:val="es-ES"/>
        </w:rPr>
        <w:t xml:space="preserve">     </w:t>
      </w:r>
      <w:r w:rsidRPr="00EB1587">
        <w:rPr>
          <w:rFonts w:ascii="GHEA Grapalat" w:hAnsi="GHEA Grapalat"/>
          <w:sz w:val="20"/>
          <w:lang w:val="hy-AM"/>
        </w:rPr>
        <w:t xml:space="preserve">___________________________________________ </w:t>
      </w:r>
      <w:r w:rsidRPr="00EB1587">
        <w:rPr>
          <w:rFonts w:ascii="GHEA Grapalat" w:hAnsi="GHEA Grapalat"/>
          <w:sz w:val="20"/>
          <w:lang w:val="hy-AM"/>
        </w:rPr>
        <w:tab/>
        <w:t xml:space="preserve">        </w:t>
      </w:r>
      <w:r w:rsidRPr="00EB1587">
        <w:rPr>
          <w:rFonts w:ascii="GHEA Grapalat" w:hAnsi="GHEA Grapalat"/>
          <w:sz w:val="20"/>
          <w:lang w:val="es-ES"/>
        </w:rPr>
        <w:t xml:space="preserve">      </w:t>
      </w:r>
      <w:r w:rsidRPr="00EB1587">
        <w:rPr>
          <w:rFonts w:ascii="GHEA Grapalat" w:hAnsi="GHEA Grapalat"/>
          <w:sz w:val="20"/>
          <w:lang w:val="hy-AM"/>
        </w:rPr>
        <w:t xml:space="preserve">_____________ </w:t>
      </w:r>
    </w:p>
    <w:p w:rsidR="005A4A64" w:rsidRPr="00EB1587" w:rsidRDefault="005A4A64" w:rsidP="005A4A64">
      <w:pPr>
        <w:rPr>
          <w:rFonts w:ascii="GHEA Grapalat" w:hAnsi="GHEA Grapalat"/>
          <w:sz w:val="20"/>
          <w:vertAlign w:val="superscript"/>
          <w:lang w:val="hy-AM"/>
        </w:rPr>
      </w:pPr>
      <w:r w:rsidRPr="00EB1587">
        <w:rPr>
          <w:rFonts w:ascii="GHEA Grapalat" w:hAnsi="GHEA Grapalat"/>
          <w:sz w:val="20"/>
          <w:vertAlign w:val="superscript"/>
        </w:rPr>
        <w:t xml:space="preserve">                                                </w:t>
      </w:r>
      <w:r w:rsidRPr="00EB1587">
        <w:rPr>
          <w:rFonts w:ascii="GHEA Grapalat" w:hAnsi="GHEA Grapalat"/>
          <w:sz w:val="20"/>
          <w:vertAlign w:val="superscript"/>
          <w:lang w:val="hy-AM"/>
        </w:rPr>
        <w:t>название финансового агента (должность руководителя, имя, фамилия)</w:t>
      </w:r>
      <w:r w:rsidRPr="00EB1587">
        <w:rPr>
          <w:rFonts w:ascii="GHEA Grapalat" w:hAnsi="GHEA Grapalat"/>
          <w:sz w:val="20"/>
          <w:vertAlign w:val="superscript"/>
        </w:rPr>
        <w:t xml:space="preserve">                                                         подпись</w:t>
      </w:r>
      <w:r w:rsidRPr="00EB1587">
        <w:rPr>
          <w:rFonts w:ascii="GHEA Grapalat" w:hAnsi="GHEA Grapalat"/>
          <w:sz w:val="20"/>
          <w:vertAlign w:val="superscript"/>
          <w:lang w:val="hy-AM"/>
        </w:rPr>
        <w:t xml:space="preserve">                                                                                                                                                                                                                       </w:t>
      </w:r>
    </w:p>
    <w:p w:rsidR="005A4A64" w:rsidRPr="00EB1587" w:rsidRDefault="005A4A64" w:rsidP="005A4A64">
      <w:pPr>
        <w:jc w:val="right"/>
        <w:rPr>
          <w:rFonts w:ascii="GHEA Grapalat" w:hAnsi="GHEA Grapalat"/>
          <w:sz w:val="20"/>
          <w:lang w:val="hy-AM"/>
        </w:rPr>
      </w:pPr>
      <w:r w:rsidRPr="00EB1587">
        <w:rPr>
          <w:rFonts w:ascii="GHEA Grapalat" w:hAnsi="GHEA Grapalat"/>
          <w:sz w:val="20"/>
          <w:lang w:val="hy-AM"/>
        </w:rPr>
        <w:t xml:space="preserve">    </w:t>
      </w:r>
    </w:p>
    <w:p w:rsidR="005A4A64" w:rsidRPr="00EB1587" w:rsidRDefault="005A4A64" w:rsidP="005A4A64">
      <w:pPr>
        <w:jc w:val="center"/>
        <w:rPr>
          <w:rFonts w:ascii="GHEA Grapalat" w:hAnsi="GHEA Grapalat" w:cs="Sylfaen"/>
          <w:sz w:val="16"/>
          <w:szCs w:val="16"/>
          <w:lang w:val="es-ES"/>
        </w:rPr>
      </w:pPr>
      <w:r w:rsidRPr="00EB1587">
        <w:rPr>
          <w:rFonts w:ascii="GHEA Grapalat" w:hAnsi="GHEA Grapalat"/>
          <w:sz w:val="16"/>
          <w:szCs w:val="16"/>
        </w:rPr>
        <w:t xml:space="preserve">                                                                                                      М. П.</w:t>
      </w:r>
      <w:r w:rsidRPr="00EB1587">
        <w:rPr>
          <w:rFonts w:ascii="GHEA Grapalat" w:hAnsi="GHEA Grapalat" w:cs="Sylfaen"/>
          <w:sz w:val="16"/>
          <w:szCs w:val="16"/>
          <w:lang w:val="es-ES"/>
        </w:rPr>
        <w:t xml:space="preserve"> (</w:t>
      </w:r>
      <w:r w:rsidRPr="00EB1587">
        <w:rPr>
          <w:rFonts w:ascii="GHEA Grapalat" w:hAnsi="GHEA Grapalat" w:cs="Sylfaen"/>
          <w:sz w:val="16"/>
          <w:szCs w:val="16"/>
        </w:rPr>
        <w:t>при наличии</w:t>
      </w:r>
      <w:r w:rsidRPr="00EB1587">
        <w:rPr>
          <w:rFonts w:ascii="GHEA Grapalat" w:hAnsi="GHEA Grapalat" w:cs="Sylfaen"/>
          <w:sz w:val="16"/>
          <w:szCs w:val="16"/>
          <w:lang w:val="es-ES"/>
        </w:rPr>
        <w:t>)</w:t>
      </w:r>
    </w:p>
    <w:p w:rsidR="005A4A64" w:rsidRPr="00EB1587" w:rsidRDefault="005A4A64" w:rsidP="005A4A64">
      <w:pPr>
        <w:jc w:val="center"/>
        <w:rPr>
          <w:rFonts w:ascii="GHEA Grapalat" w:hAnsi="GHEA Grapalat" w:cs="Sylfaen"/>
          <w:sz w:val="16"/>
          <w:szCs w:val="16"/>
          <w:lang w:val="es-ES"/>
        </w:rPr>
      </w:pPr>
      <w:r w:rsidRPr="00EB1587">
        <w:rPr>
          <w:rFonts w:ascii="GHEA Grapalat" w:hAnsi="GHEA Grapalat" w:cs="Sylfaen"/>
          <w:sz w:val="16"/>
          <w:szCs w:val="16"/>
          <w:lang w:val="es-ES"/>
        </w:rPr>
        <w:t xml:space="preserve">                                               </w:t>
      </w:r>
    </w:p>
    <w:p w:rsidR="005A4A64" w:rsidRPr="00EB1587" w:rsidRDefault="005A4A64" w:rsidP="005A4A64">
      <w:pPr>
        <w:jc w:val="center"/>
        <w:rPr>
          <w:rFonts w:ascii="GHEA Grapalat" w:hAnsi="GHEA Grapalat" w:cs="Sylfaen"/>
          <w:sz w:val="16"/>
          <w:szCs w:val="16"/>
          <w:lang w:val="es-ES"/>
        </w:rPr>
      </w:pPr>
    </w:p>
    <w:p w:rsidR="005A4A64" w:rsidRPr="00EB1587" w:rsidRDefault="005A4A64" w:rsidP="005A4A64">
      <w:pPr>
        <w:jc w:val="right"/>
        <w:rPr>
          <w:rFonts w:ascii="GHEA Grapalat" w:hAnsi="GHEA Grapalat"/>
          <w:sz w:val="20"/>
          <w:lang w:val="hy-AM"/>
        </w:rPr>
      </w:pPr>
      <w:r w:rsidRPr="00EB1587">
        <w:rPr>
          <w:rFonts w:ascii="GHEA Grapalat" w:hAnsi="GHEA Grapalat" w:cs="Sylfaen"/>
          <w:sz w:val="20"/>
          <w:szCs w:val="20"/>
          <w:lang w:val="es-ES"/>
        </w:rPr>
        <w:t xml:space="preserve">«--»         20  </w:t>
      </w:r>
      <w:r w:rsidRPr="00EB1587">
        <w:rPr>
          <w:rFonts w:ascii="GHEA Grapalat" w:hAnsi="GHEA Grapalat" w:cs="Sylfaen"/>
          <w:sz w:val="20"/>
          <w:szCs w:val="20"/>
        </w:rPr>
        <w:t>г.</w:t>
      </w:r>
      <w:r w:rsidRPr="00EB1587">
        <w:rPr>
          <w:rFonts w:ascii="GHEA Grapalat" w:hAnsi="GHEA Grapalat"/>
          <w:sz w:val="20"/>
          <w:lang w:val="hy-AM"/>
        </w:rPr>
        <w:tab/>
        <w:t xml:space="preserve"> </w:t>
      </w:r>
    </w:p>
    <w:p w:rsidR="005A4A64" w:rsidRDefault="005A4A64" w:rsidP="005A4A64">
      <w:pPr>
        <w:rPr>
          <w:rFonts w:ascii="GHEA Grapalat" w:hAnsi="GHEA Grapalat"/>
          <w:b/>
        </w:rPr>
      </w:pPr>
    </w:p>
    <w:p w:rsidR="005A4A64" w:rsidRPr="00EB6452" w:rsidRDefault="005A4A64" w:rsidP="005A4A64">
      <w:pPr>
        <w:rPr>
          <w:rFonts w:ascii="GHEA Grapalat" w:hAnsi="GHEA Grapalat"/>
        </w:rPr>
      </w:pPr>
    </w:p>
    <w:p w:rsidR="005A4A64" w:rsidRPr="00EB6452" w:rsidRDefault="005A4A64" w:rsidP="005A4A64">
      <w:pPr>
        <w:rPr>
          <w:rFonts w:ascii="GHEA Grapalat" w:hAnsi="GHEA Grapalat"/>
        </w:rPr>
      </w:pPr>
    </w:p>
    <w:p w:rsidR="005A4A64" w:rsidRDefault="005A4A64" w:rsidP="005A4A64">
      <w:pPr>
        <w:rPr>
          <w:rFonts w:ascii="GHEA Grapalat" w:hAnsi="GHEA Grapalat"/>
        </w:rPr>
      </w:pPr>
    </w:p>
    <w:p w:rsidR="005A4A64" w:rsidRDefault="005A4A64" w:rsidP="005A4A64">
      <w:pPr>
        <w:tabs>
          <w:tab w:val="left" w:pos="4170"/>
        </w:tabs>
        <w:rPr>
          <w:rFonts w:ascii="GHEA Grapalat" w:hAnsi="GHEA Grapalat"/>
          <w:b/>
        </w:rPr>
      </w:pPr>
      <w:r>
        <w:rPr>
          <w:rFonts w:ascii="GHEA Grapalat" w:hAnsi="GHEA Grapalat"/>
        </w:rPr>
        <w:tab/>
      </w:r>
    </w:p>
    <w:p w:rsidR="008D352C" w:rsidRPr="00B138F3" w:rsidRDefault="008D352C" w:rsidP="005A4A64">
      <w:pPr>
        <w:widowControl w:val="0"/>
        <w:spacing w:after="160" w:line="360" w:lineRule="auto"/>
        <w:jc w:val="center"/>
        <w:rPr>
          <w:rFonts w:ascii="GHEA Grapalat" w:hAnsi="GHEA Grapalat"/>
          <w:i/>
        </w:rPr>
      </w:pPr>
    </w:p>
    <w:sectPr w:rsidR="008D352C" w:rsidRPr="00B138F3" w:rsidSect="005A4A64">
      <w:footerReference w:type="default" r:id="rId10"/>
      <w:footnotePr>
        <w:pos w:val="beneathText"/>
      </w:footnotePr>
      <w:pgSz w:w="11907" w:h="16840" w:code="9"/>
      <w:pgMar w:top="993" w:right="850" w:bottom="993" w:left="1418"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357" w:rsidRDefault="005A2357">
      <w:r>
        <w:separator/>
      </w:r>
    </w:p>
  </w:endnote>
  <w:endnote w:type="continuationSeparator" w:id="0">
    <w:p w:rsidR="005A2357" w:rsidRDefault="005A2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3087489"/>
      <w:docPartObj>
        <w:docPartGallery w:val="Page Numbers (Bottom of Page)"/>
        <w:docPartUnique/>
      </w:docPartObj>
    </w:sdtPr>
    <w:sdtEndPr>
      <w:rPr>
        <w:rFonts w:ascii="GHEA Grapalat" w:hAnsi="GHEA Grapalat"/>
        <w:sz w:val="24"/>
        <w:szCs w:val="24"/>
      </w:rPr>
    </w:sdtEndPr>
    <w:sdtContent>
      <w:p w:rsidR="00177B65" w:rsidRPr="003E450C" w:rsidRDefault="00177B65">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1E5D1D">
          <w:rPr>
            <w:rFonts w:ascii="GHEA Grapalat" w:hAnsi="GHEA Grapalat"/>
            <w:noProof/>
            <w:sz w:val="24"/>
            <w:szCs w:val="24"/>
          </w:rPr>
          <w:t>76</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rsidR="00177B65" w:rsidRPr="003E450C" w:rsidRDefault="00177B65">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1E5D1D">
          <w:rPr>
            <w:rFonts w:ascii="GHEA Grapalat" w:hAnsi="GHEA Grapalat"/>
            <w:noProof/>
            <w:sz w:val="24"/>
            <w:szCs w:val="24"/>
          </w:rPr>
          <w:t>81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357" w:rsidRDefault="005A2357">
      <w:r>
        <w:separator/>
      </w:r>
    </w:p>
  </w:footnote>
  <w:footnote w:type="continuationSeparator" w:id="0">
    <w:p w:rsidR="005A2357" w:rsidRDefault="005A2357">
      <w:r>
        <w:continuationSeparator/>
      </w:r>
    </w:p>
  </w:footnote>
  <w:footnote w:id="1">
    <w:p w:rsidR="00177B65" w:rsidRDefault="00177B65" w:rsidP="007D1B0D">
      <w:pPr>
        <w:pStyle w:val="FootnoteText"/>
        <w:jc w:val="both"/>
        <w:rPr>
          <w:rFonts w:ascii="GHEA Grapalat" w:hAnsi="GHEA Grapalat"/>
          <w:i/>
          <w:lang w:val="en-US"/>
        </w:rPr>
      </w:pPr>
    </w:p>
    <w:p w:rsidR="00177B65" w:rsidRPr="00674D18" w:rsidRDefault="00177B65" w:rsidP="007D1B0D">
      <w:pPr>
        <w:pStyle w:val="FootnoteText"/>
        <w:jc w:val="both"/>
        <w:rPr>
          <w:rFonts w:asciiTheme="minorHAnsi" w:hAnsiTheme="minorHAnsi"/>
          <w:i/>
          <w:lang w:val="en-US"/>
        </w:rPr>
      </w:pPr>
    </w:p>
  </w:footnote>
  <w:footnote w:id="2">
    <w:p w:rsidR="00177B65" w:rsidRPr="00CD6B60" w:rsidRDefault="00177B65"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177B65" w:rsidRPr="00CD6B60" w:rsidRDefault="00177B65"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77B65" w:rsidRPr="002E4BC5" w:rsidRDefault="00177B65"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77B65" w:rsidRPr="003F2273" w:rsidRDefault="00177B65"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177B65" w:rsidRPr="00810F23" w:rsidRDefault="00177B65">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4">
    <w:p w:rsidR="00177B65" w:rsidRPr="00FE2AA4" w:rsidRDefault="00177B65">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rsidR="00177B65" w:rsidRPr="00F41D1E" w:rsidRDefault="00177B65" w:rsidP="00791FCA">
      <w:pPr>
        <w:pStyle w:val="FootnoteText"/>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177B65" w:rsidRPr="00F41D1E" w:rsidRDefault="00177B65" w:rsidP="00791FCA">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177B65" w:rsidRPr="00F41D1E" w:rsidRDefault="00177B65" w:rsidP="00791FCA">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177B65" w:rsidRDefault="00177B65" w:rsidP="00C67FAB">
      <w:pPr>
        <w:pStyle w:val="FootnoteText"/>
        <w:jc w:val="both"/>
        <w:rPr>
          <w:rFonts w:asciiTheme="minorHAnsi" w:hAnsiTheme="minorHAnsi"/>
        </w:rPr>
      </w:pPr>
    </w:p>
    <w:p w:rsidR="00177B65" w:rsidRPr="002B487D" w:rsidRDefault="00177B65" w:rsidP="00C67FAB">
      <w:pPr>
        <w:pStyle w:val="FootnoteText"/>
        <w:jc w:val="both"/>
        <w:rPr>
          <w:ins w:id="5" w:author="Vardan" w:date="2020-06-03T18:23:00Z"/>
          <w:rFonts w:asciiTheme="minorHAnsi" w:hAnsiTheme="minorHAnsi"/>
          <w:i/>
        </w:rPr>
      </w:pPr>
      <w:r w:rsidRPr="00250192">
        <w:rPr>
          <w:rFonts w:asciiTheme="minorHAnsi" w:hAnsiTheme="minorHAnsi"/>
          <w:i/>
          <w:vertAlign w:val="superscript"/>
        </w:rPr>
        <w:t>12</w:t>
      </w:r>
      <w:r w:rsidRPr="002B487D">
        <w:rPr>
          <w:rFonts w:asciiTheme="minorHAnsi" w:hAnsiTheme="minorHAnsi"/>
          <w:i/>
        </w:rPr>
        <w:t xml:space="preserve"> </w:t>
      </w:r>
      <w:r w:rsidRPr="008C1FF8">
        <w:rPr>
          <w:rFonts w:ascii="GHEA Grapalat" w:hAnsi="GHEA Grapalat"/>
          <w:i/>
        </w:rPr>
        <w:t xml:space="preserve">Размер обеспечения </w:t>
      </w:r>
      <w:r>
        <w:rPr>
          <w:rFonts w:ascii="GHEA Grapalat" w:hAnsi="GHEA Grapalat"/>
          <w:i/>
        </w:rPr>
        <w:t>договора</w:t>
      </w:r>
      <w:r w:rsidRPr="008C1FF8">
        <w:rPr>
          <w:rFonts w:ascii="GHEA Grapalat" w:hAnsi="GHEA Grapalat"/>
          <w:i/>
        </w:rPr>
        <w:t xml:space="preserve"> определяется приглашением и не может быть менее 10 процентов от цены </w:t>
      </w:r>
      <w:r>
        <w:rPr>
          <w:rFonts w:ascii="GHEA Grapalat" w:hAnsi="GHEA Grapalat"/>
          <w:i/>
        </w:rPr>
        <w:t>за</w:t>
      </w:r>
      <w:r w:rsidRPr="008C1FF8">
        <w:rPr>
          <w:rFonts w:ascii="GHEA Grapalat" w:hAnsi="GHEA Grapalat"/>
          <w:i/>
        </w:rPr>
        <w:t>купки</w:t>
      </w:r>
    </w:p>
    <w:p w:rsidR="00177B65" w:rsidRPr="002B487D" w:rsidRDefault="00177B65" w:rsidP="00C67FAB">
      <w:pPr>
        <w:pStyle w:val="FootnoteText"/>
        <w:jc w:val="both"/>
        <w:rPr>
          <w:rFonts w:asciiTheme="minorHAnsi" w:hAnsiTheme="minorHAnsi"/>
          <w:i/>
        </w:rPr>
      </w:pPr>
    </w:p>
  </w:footnote>
  <w:footnote w:id="6">
    <w:p w:rsidR="00177B65" w:rsidRPr="002B487D" w:rsidRDefault="00177B65"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7">
    <w:p w:rsidR="00177B65" w:rsidRPr="008E4439" w:rsidRDefault="00177B65"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177B65" w:rsidRPr="000811C1" w:rsidRDefault="00177B65" w:rsidP="0027573B">
      <w:pPr>
        <w:pStyle w:val="FootnoteText"/>
        <w:rPr>
          <w:rFonts w:ascii="Sylfaen" w:hAnsi="Sylfaen"/>
          <w:sz w:val="18"/>
          <w:szCs w:val="18"/>
        </w:rPr>
      </w:pPr>
    </w:p>
  </w:footnote>
  <w:footnote w:id="8">
    <w:p w:rsidR="00177B65" w:rsidRPr="00A31673" w:rsidRDefault="00177B6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177B65" w:rsidRDefault="00177B65" w:rsidP="006B3E56">
      <w:pPr>
        <w:jc w:val="both"/>
      </w:pPr>
    </w:p>
    <w:p w:rsidR="00177B65" w:rsidRPr="00FC561F" w:rsidRDefault="00177B65" w:rsidP="006B3E56">
      <w:pPr>
        <w:jc w:val="both"/>
        <w:rPr>
          <w:rFonts w:ascii="GHEA Grapalat" w:hAnsi="GHEA Grapalat"/>
          <w:i/>
          <w:sz w:val="20"/>
          <w:szCs w:val="20"/>
        </w:rPr>
      </w:pPr>
    </w:p>
    <w:p w:rsidR="00177B65" w:rsidRDefault="00177B65"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177B65" w:rsidRPr="00E7182E" w:rsidRDefault="00177B65"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5</w:t>
      </w:r>
      <w:r w:rsidRPr="00E7182E">
        <w:rPr>
          <w:rFonts w:ascii="GHEA Grapalat" w:hAnsi="GHEA Grapalat"/>
          <w:i/>
          <w:sz w:val="20"/>
          <w:szCs w:val="20"/>
        </w:rPr>
        <w:t>";</w:t>
      </w:r>
    </w:p>
    <w:p w:rsidR="00177B65" w:rsidRPr="007D41A3" w:rsidRDefault="00177B65"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177B65" w:rsidRPr="001849D9" w:rsidRDefault="00177B65" w:rsidP="00FD225B">
      <w:pPr>
        <w:jc w:val="both"/>
        <w:rPr>
          <w:rFonts w:asciiTheme="minorHAnsi" w:hAnsiTheme="minorHAnsi"/>
          <w:i/>
          <w:lang w:val="af-ZA"/>
        </w:rPr>
      </w:pPr>
      <w:r w:rsidRPr="001849D9">
        <w:rPr>
          <w:rFonts w:ascii="GHEA Grapalat" w:hAnsi="GHEA Grapalat"/>
          <w:i/>
          <w:sz w:val="20"/>
          <w:szCs w:val="20"/>
        </w:rPr>
        <w:t xml:space="preserve"> </w:t>
      </w:r>
    </w:p>
  </w:footnote>
  <w:footnote w:id="10">
    <w:p w:rsidR="00177B65" w:rsidRPr="00990559" w:rsidRDefault="00177B65">
      <w:pPr>
        <w:pStyle w:val="FootnoteText"/>
        <w:rPr>
          <w:rFonts w:ascii="Sylfaen" w:hAnsi="Sylfaen"/>
          <w:lang w:val="hy-AM"/>
        </w:rPr>
      </w:pPr>
      <w:r>
        <w:rPr>
          <w:rStyle w:val="FootnoteReference"/>
        </w:rPr>
        <w:t>***</w:t>
      </w:r>
      <w:r>
        <w:t xml:space="preserve"> </w:t>
      </w:r>
      <w:r>
        <w:rPr>
          <w:rFonts w:asciiTheme="minorHAnsi" w:hAnsiTheme="minorHAnsi"/>
          <w:i/>
        </w:rPr>
        <w:t xml:space="preserve">слова </w:t>
      </w:r>
      <w:r w:rsidRPr="00A006D6">
        <w:rPr>
          <w:i/>
        </w:rPr>
        <w:t xml:space="preserve"> </w:t>
      </w:r>
      <w:r>
        <w:rPr>
          <w:rStyle w:val="ezkurwreuab5ozgtqnkl"/>
        </w:rPr>
        <w:t>"</w:t>
      </w:r>
      <w:r w:rsidRPr="00EE5A82">
        <w:rPr>
          <w:rFonts w:asciiTheme="minorHAnsi" w:hAnsiTheme="minorHAnsi"/>
          <w:i/>
        </w:rPr>
        <w:t>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 и Приложение 1.1 исключаются ,если предметом закупок не являются строительные работы</w:t>
      </w:r>
      <w:r w:rsidRPr="00990559">
        <w:rPr>
          <w:rFonts w:asciiTheme="minorHAnsi" w:hAnsiTheme="minorHAnsi"/>
          <w:b/>
        </w:rPr>
        <w:t>.</w:t>
      </w:r>
    </w:p>
  </w:footnote>
  <w:footnote w:id="11">
    <w:p w:rsidR="00177B65" w:rsidRPr="00D3436F" w:rsidRDefault="00177B6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177B65" w:rsidRPr="00D3436F" w:rsidRDefault="00177B65">
      <w:pPr>
        <w:pStyle w:val="FootnoteText"/>
        <w:rPr>
          <w:lang w:val="es-ES"/>
        </w:rPr>
      </w:pPr>
    </w:p>
  </w:footnote>
  <w:footnote w:id="12">
    <w:p w:rsidR="00177B65" w:rsidRPr="008842CE" w:rsidRDefault="00177B65" w:rsidP="000A214C">
      <w:pPr>
        <w:pStyle w:val="FootnoteText"/>
        <w:jc w:val="both"/>
      </w:pPr>
    </w:p>
  </w:footnote>
  <w:footnote w:id="13">
    <w:p w:rsidR="00177B65" w:rsidRPr="00124BE9" w:rsidRDefault="00177B65" w:rsidP="005A4A64">
      <w:pPr>
        <w:pStyle w:val="FootnoteText"/>
        <w:widowControl w:val="0"/>
        <w:jc w:val="both"/>
        <w:rPr>
          <w:rFonts w:ascii="GHEA Grapalat" w:hAnsi="GHEA Grapalat"/>
          <w:lang w:val="hy-AM"/>
        </w:rPr>
      </w:pPr>
      <w:r>
        <w:rPr>
          <w:rStyle w:val="FootnoteReference"/>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4">
    <w:p w:rsidR="00177B65" w:rsidRPr="00AA52B7" w:rsidRDefault="00177B65" w:rsidP="005A4A64">
      <w:pPr>
        <w:pStyle w:val="FootnoteText"/>
        <w:jc w:val="both"/>
        <w:rPr>
          <w:rFonts w:ascii="GHEA Grapalat" w:hAnsi="GHEA Grapalat"/>
          <w:i/>
        </w:rPr>
      </w:pPr>
      <w:r>
        <w:rPr>
          <w:rStyle w:val="FootnoteReference"/>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177B65" w:rsidRPr="00552088" w:rsidRDefault="00177B65" w:rsidP="005A4A64">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77B65" w:rsidRPr="00124BE9" w:rsidRDefault="00177B65" w:rsidP="005A4A64">
      <w:pPr>
        <w:pStyle w:val="FootnoteText"/>
        <w:widowControl w:val="0"/>
        <w:jc w:val="both"/>
        <w:rPr>
          <w:rFonts w:ascii="GHEA Grapalat" w:hAnsi="GHEA Grapalat"/>
          <w:lang w:val="hy-AM"/>
        </w:rPr>
      </w:pPr>
      <w:r w:rsidRPr="00124BE9">
        <w:rPr>
          <w:rFonts w:ascii="GHEA Grapalat" w:hAnsi="GHEA Grapalat"/>
          <w:i/>
        </w:rPr>
        <w:t>.</w:t>
      </w:r>
    </w:p>
  </w:footnote>
  <w:footnote w:id="15">
    <w:p w:rsidR="00177B65" w:rsidRPr="00124BE9" w:rsidRDefault="00177B65" w:rsidP="005A4A64">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177B65" w:rsidRPr="00124BE9" w:rsidRDefault="00177B65" w:rsidP="005A4A64">
      <w:pPr>
        <w:pStyle w:val="FootnoteText"/>
        <w:widowControl w:val="0"/>
        <w:jc w:val="both"/>
        <w:rPr>
          <w:rFonts w:ascii="GHEA Grapalat" w:hAnsi="GHEA Grapalat"/>
          <w:lang w:val="hy-AM"/>
        </w:rPr>
      </w:pPr>
      <w:r>
        <w:rPr>
          <w:rStyle w:val="FootnoteReference"/>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rsidR="00177B65" w:rsidRPr="00E40AC8" w:rsidRDefault="00177B65" w:rsidP="005A4A64">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8">
    <w:p w:rsidR="00177B65" w:rsidRPr="00E40AC8" w:rsidRDefault="00177B65" w:rsidP="005A4A64">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9">
    <w:p w:rsidR="00177B65" w:rsidRPr="00CA2754" w:rsidRDefault="00177B65" w:rsidP="005A4A64">
      <w:pPr>
        <w:pStyle w:val="FootnoteText"/>
        <w:jc w:val="both"/>
        <w:rPr>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6462049"/>
    <w:multiLevelType w:val="hybridMultilevel"/>
    <w:tmpl w:val="3AF40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4"/>
  </w:num>
  <w:num w:numId="2">
    <w:abstractNumId w:val="11"/>
  </w:num>
  <w:num w:numId="3">
    <w:abstractNumId w:val="22"/>
  </w:num>
  <w:num w:numId="4">
    <w:abstractNumId w:val="16"/>
  </w:num>
  <w:num w:numId="5">
    <w:abstractNumId w:val="27"/>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32"/>
  </w:num>
  <w:num w:numId="13">
    <w:abstractNumId w:val="29"/>
  </w:num>
  <w:num w:numId="14">
    <w:abstractNumId w:val="13"/>
  </w:num>
  <w:num w:numId="15">
    <w:abstractNumId w:val="31"/>
  </w:num>
  <w:num w:numId="16">
    <w:abstractNumId w:val="15"/>
  </w:num>
  <w:num w:numId="17">
    <w:abstractNumId w:val="6"/>
  </w:num>
  <w:num w:numId="18">
    <w:abstractNumId w:val="1"/>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8"/>
  </w:num>
  <w:num w:numId="24">
    <w:abstractNumId w:val="21"/>
  </w:num>
  <w:num w:numId="25">
    <w:abstractNumId w:val="23"/>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8"/>
  </w:num>
  <w:num w:numId="34">
    <w:abstractNumId w:val="26"/>
  </w:num>
  <w:num w:numId="35">
    <w:abstractNumId w:val="30"/>
  </w:num>
  <w:num w:numId="36">
    <w:abstractNumId w:val="2"/>
  </w:num>
  <w:num w:numId="37">
    <w:abstractNumId w:val="20"/>
  </w:num>
  <w:num w:numId="38">
    <w:abstractNumId w:val="18"/>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748"/>
    <w:rsid w:val="00003DF0"/>
    <w:rsid w:val="000058CF"/>
    <w:rsid w:val="00005D30"/>
    <w:rsid w:val="0000622A"/>
    <w:rsid w:val="00006A31"/>
    <w:rsid w:val="000076A1"/>
    <w:rsid w:val="0000776B"/>
    <w:rsid w:val="00010807"/>
    <w:rsid w:val="00010ECA"/>
    <w:rsid w:val="00011CB9"/>
    <w:rsid w:val="0001204D"/>
    <w:rsid w:val="00012347"/>
    <w:rsid w:val="00012E2C"/>
    <w:rsid w:val="00013093"/>
    <w:rsid w:val="000132F3"/>
    <w:rsid w:val="00013C24"/>
    <w:rsid w:val="0001472F"/>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0FEE"/>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1C02"/>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29C"/>
    <w:rsid w:val="00073430"/>
    <w:rsid w:val="000735B0"/>
    <w:rsid w:val="000736E7"/>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09E"/>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69A5"/>
    <w:rsid w:val="000E7612"/>
    <w:rsid w:val="000E7716"/>
    <w:rsid w:val="000E79BD"/>
    <w:rsid w:val="000F0824"/>
    <w:rsid w:val="000F109E"/>
    <w:rsid w:val="000F2653"/>
    <w:rsid w:val="000F31EB"/>
    <w:rsid w:val="000F332D"/>
    <w:rsid w:val="000F338E"/>
    <w:rsid w:val="000F3922"/>
    <w:rsid w:val="000F3939"/>
    <w:rsid w:val="000F3B31"/>
    <w:rsid w:val="000F3BA2"/>
    <w:rsid w:val="000F3D76"/>
    <w:rsid w:val="000F4632"/>
    <w:rsid w:val="000F494F"/>
    <w:rsid w:val="000F4B86"/>
    <w:rsid w:val="000F4D7B"/>
    <w:rsid w:val="000F5032"/>
    <w:rsid w:val="000F5900"/>
    <w:rsid w:val="000F60F8"/>
    <w:rsid w:val="000F6C24"/>
    <w:rsid w:val="000F7026"/>
    <w:rsid w:val="000F73EA"/>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97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390"/>
    <w:rsid w:val="001735C2"/>
    <w:rsid w:val="00174304"/>
    <w:rsid w:val="00174DAB"/>
    <w:rsid w:val="00174FE1"/>
    <w:rsid w:val="001759E3"/>
    <w:rsid w:val="00175F8F"/>
    <w:rsid w:val="00175FDC"/>
    <w:rsid w:val="001763F5"/>
    <w:rsid w:val="00176A38"/>
    <w:rsid w:val="00176A92"/>
    <w:rsid w:val="00176CBE"/>
    <w:rsid w:val="00177A5C"/>
    <w:rsid w:val="00177B65"/>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4D2"/>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08C"/>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5BCB"/>
    <w:rsid w:val="001C6688"/>
    <w:rsid w:val="001C76F7"/>
    <w:rsid w:val="001C7EB3"/>
    <w:rsid w:val="001D0249"/>
    <w:rsid w:val="001D0644"/>
    <w:rsid w:val="001D129F"/>
    <w:rsid w:val="001D1A03"/>
    <w:rsid w:val="001D1D00"/>
    <w:rsid w:val="001D2058"/>
    <w:rsid w:val="001D209D"/>
    <w:rsid w:val="001D2D62"/>
    <w:rsid w:val="001D32A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5D1D"/>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4FD5"/>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48E4"/>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548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0192"/>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CB9"/>
    <w:rsid w:val="00274F0E"/>
    <w:rsid w:val="002754C4"/>
    <w:rsid w:val="0027573B"/>
    <w:rsid w:val="00276441"/>
    <w:rsid w:val="00276B03"/>
    <w:rsid w:val="0027775F"/>
    <w:rsid w:val="00277941"/>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875"/>
    <w:rsid w:val="00294BD5"/>
    <w:rsid w:val="00294F67"/>
    <w:rsid w:val="00294FFF"/>
    <w:rsid w:val="0029515A"/>
    <w:rsid w:val="00295C11"/>
    <w:rsid w:val="00297B83"/>
    <w:rsid w:val="002A058F"/>
    <w:rsid w:val="002A0700"/>
    <w:rsid w:val="002A0C06"/>
    <w:rsid w:val="002A0F45"/>
    <w:rsid w:val="002A10B2"/>
    <w:rsid w:val="002A1391"/>
    <w:rsid w:val="002A1FAC"/>
    <w:rsid w:val="002A3785"/>
    <w:rsid w:val="002A3FC1"/>
    <w:rsid w:val="002A4554"/>
    <w:rsid w:val="002A464D"/>
    <w:rsid w:val="002A4BE0"/>
    <w:rsid w:val="002A665D"/>
    <w:rsid w:val="002A717E"/>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593"/>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982"/>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477FD"/>
    <w:rsid w:val="003500D1"/>
    <w:rsid w:val="00350210"/>
    <w:rsid w:val="003529EA"/>
    <w:rsid w:val="00352DB8"/>
    <w:rsid w:val="00353E91"/>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21"/>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91D"/>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0AB"/>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4449"/>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72"/>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0C31"/>
    <w:rsid w:val="004110AC"/>
    <w:rsid w:val="004116A0"/>
    <w:rsid w:val="00411D9D"/>
    <w:rsid w:val="00412165"/>
    <w:rsid w:val="00413390"/>
    <w:rsid w:val="00413595"/>
    <w:rsid w:val="0041366D"/>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72F"/>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0B"/>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6ADF"/>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5E60"/>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5CE7"/>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2357"/>
    <w:rsid w:val="005A3009"/>
    <w:rsid w:val="005A32A6"/>
    <w:rsid w:val="005A3A35"/>
    <w:rsid w:val="005A3D17"/>
    <w:rsid w:val="005A3DC6"/>
    <w:rsid w:val="005A3EB8"/>
    <w:rsid w:val="005A3EDC"/>
    <w:rsid w:val="005A405F"/>
    <w:rsid w:val="005A4324"/>
    <w:rsid w:val="005A4A64"/>
    <w:rsid w:val="005A4D08"/>
    <w:rsid w:val="005A57B8"/>
    <w:rsid w:val="005A6435"/>
    <w:rsid w:val="005A79EE"/>
    <w:rsid w:val="005A7FD2"/>
    <w:rsid w:val="005B086C"/>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C7DC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3B25"/>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685"/>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3B42"/>
    <w:rsid w:val="00604F03"/>
    <w:rsid w:val="0060526C"/>
    <w:rsid w:val="0060591F"/>
    <w:rsid w:val="00605DF5"/>
    <w:rsid w:val="00605E16"/>
    <w:rsid w:val="00605F9B"/>
    <w:rsid w:val="00606328"/>
    <w:rsid w:val="0060652B"/>
    <w:rsid w:val="00606B84"/>
    <w:rsid w:val="00607120"/>
    <w:rsid w:val="00607F7B"/>
    <w:rsid w:val="006105DA"/>
    <w:rsid w:val="00610893"/>
    <w:rsid w:val="00611998"/>
    <w:rsid w:val="00611BAA"/>
    <w:rsid w:val="00611FA7"/>
    <w:rsid w:val="006127E7"/>
    <w:rsid w:val="006132ED"/>
    <w:rsid w:val="00614934"/>
    <w:rsid w:val="0061522D"/>
    <w:rsid w:val="006154C5"/>
    <w:rsid w:val="006154D9"/>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3BA"/>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0A7D"/>
    <w:rsid w:val="006417C7"/>
    <w:rsid w:val="00642172"/>
    <w:rsid w:val="006422E0"/>
    <w:rsid w:val="00642EFE"/>
    <w:rsid w:val="0064473D"/>
    <w:rsid w:val="00644850"/>
    <w:rsid w:val="00644CE2"/>
    <w:rsid w:val="00645866"/>
    <w:rsid w:val="00645DDB"/>
    <w:rsid w:val="00645F07"/>
    <w:rsid w:val="00645FC9"/>
    <w:rsid w:val="0064738A"/>
    <w:rsid w:val="00650073"/>
    <w:rsid w:val="00650458"/>
    <w:rsid w:val="006505D2"/>
    <w:rsid w:val="00650850"/>
    <w:rsid w:val="0065124D"/>
    <w:rsid w:val="00651408"/>
    <w:rsid w:val="006519EF"/>
    <w:rsid w:val="00651E02"/>
    <w:rsid w:val="00651E56"/>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7BC"/>
    <w:rsid w:val="00667960"/>
    <w:rsid w:val="00667A56"/>
    <w:rsid w:val="00667C83"/>
    <w:rsid w:val="00667D39"/>
    <w:rsid w:val="0067066B"/>
    <w:rsid w:val="0067102D"/>
    <w:rsid w:val="00671A82"/>
    <w:rsid w:val="006722A4"/>
    <w:rsid w:val="00672E18"/>
    <w:rsid w:val="0067389F"/>
    <w:rsid w:val="00673BD3"/>
    <w:rsid w:val="00673C0E"/>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648E"/>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2BC"/>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5DB2"/>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0DF8"/>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5468"/>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576"/>
    <w:rsid w:val="00726A35"/>
    <w:rsid w:val="00727466"/>
    <w:rsid w:val="00727623"/>
    <w:rsid w:val="007304FF"/>
    <w:rsid w:val="00730648"/>
    <w:rsid w:val="00730989"/>
    <w:rsid w:val="00731BD1"/>
    <w:rsid w:val="00731D26"/>
    <w:rsid w:val="00732D49"/>
    <w:rsid w:val="00735365"/>
    <w:rsid w:val="00735AA4"/>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67E98"/>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AF1"/>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1DD6"/>
    <w:rsid w:val="007B207A"/>
    <w:rsid w:val="007B2EA4"/>
    <w:rsid w:val="007B36E4"/>
    <w:rsid w:val="007B3E05"/>
    <w:rsid w:val="007B3F5F"/>
    <w:rsid w:val="007B5791"/>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B0D"/>
    <w:rsid w:val="007D1E6B"/>
    <w:rsid w:val="007D26E3"/>
    <w:rsid w:val="007D2B56"/>
    <w:rsid w:val="007D3E45"/>
    <w:rsid w:val="007D4017"/>
    <w:rsid w:val="007D41A3"/>
    <w:rsid w:val="007D4470"/>
    <w:rsid w:val="007D4C2A"/>
    <w:rsid w:val="007D4E09"/>
    <w:rsid w:val="007D6482"/>
    <w:rsid w:val="007D7074"/>
    <w:rsid w:val="007D716A"/>
    <w:rsid w:val="007D7707"/>
    <w:rsid w:val="007D7B25"/>
    <w:rsid w:val="007E009D"/>
    <w:rsid w:val="007E0A84"/>
    <w:rsid w:val="007E0E5F"/>
    <w:rsid w:val="007E0EA0"/>
    <w:rsid w:val="007E0EB8"/>
    <w:rsid w:val="007E15A7"/>
    <w:rsid w:val="007E238F"/>
    <w:rsid w:val="007E31D9"/>
    <w:rsid w:val="007E3616"/>
    <w:rsid w:val="007E3AEE"/>
    <w:rsid w:val="007E400C"/>
    <w:rsid w:val="007E4355"/>
    <w:rsid w:val="007E439C"/>
    <w:rsid w:val="007E46FE"/>
    <w:rsid w:val="007E4B42"/>
    <w:rsid w:val="007E6804"/>
    <w:rsid w:val="007E6E01"/>
    <w:rsid w:val="007F03DD"/>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4AB"/>
    <w:rsid w:val="008105B4"/>
    <w:rsid w:val="008106C0"/>
    <w:rsid w:val="00810F23"/>
    <w:rsid w:val="008111A5"/>
    <w:rsid w:val="00811D16"/>
    <w:rsid w:val="0081220F"/>
    <w:rsid w:val="00812B4F"/>
    <w:rsid w:val="00813D84"/>
    <w:rsid w:val="00813F3D"/>
    <w:rsid w:val="00814DBD"/>
    <w:rsid w:val="0081568C"/>
    <w:rsid w:val="00816505"/>
    <w:rsid w:val="0081738C"/>
    <w:rsid w:val="00817E19"/>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05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470"/>
    <w:rsid w:val="008A7905"/>
    <w:rsid w:val="008B0198"/>
    <w:rsid w:val="008B0507"/>
    <w:rsid w:val="008B0973"/>
    <w:rsid w:val="008B1233"/>
    <w:rsid w:val="008B12AF"/>
    <w:rsid w:val="008B1605"/>
    <w:rsid w:val="008B1D60"/>
    <w:rsid w:val="008B1E91"/>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4A3"/>
    <w:rsid w:val="008C5943"/>
    <w:rsid w:val="008C5F2A"/>
    <w:rsid w:val="008C5FC1"/>
    <w:rsid w:val="008C6669"/>
    <w:rsid w:val="008C6800"/>
    <w:rsid w:val="008C6886"/>
    <w:rsid w:val="008C6A78"/>
    <w:rsid w:val="008C750C"/>
    <w:rsid w:val="008D0121"/>
    <w:rsid w:val="008D09CD"/>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0DEA"/>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928"/>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15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857"/>
    <w:rsid w:val="00944C2A"/>
    <w:rsid w:val="0094684E"/>
    <w:rsid w:val="009471C4"/>
    <w:rsid w:val="00947B00"/>
    <w:rsid w:val="00947D03"/>
    <w:rsid w:val="0095176C"/>
    <w:rsid w:val="0095199F"/>
    <w:rsid w:val="00951CE5"/>
    <w:rsid w:val="00952531"/>
    <w:rsid w:val="009529E8"/>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0BDC"/>
    <w:rsid w:val="00971BF8"/>
    <w:rsid w:val="00971CAE"/>
    <w:rsid w:val="00971F12"/>
    <w:rsid w:val="00971F4A"/>
    <w:rsid w:val="00972C1A"/>
    <w:rsid w:val="009732B6"/>
    <w:rsid w:val="00973601"/>
    <w:rsid w:val="0097362A"/>
    <w:rsid w:val="00973BAB"/>
    <w:rsid w:val="00973FB1"/>
    <w:rsid w:val="009771B9"/>
    <w:rsid w:val="009775DB"/>
    <w:rsid w:val="00980570"/>
    <w:rsid w:val="00981214"/>
    <w:rsid w:val="009813C4"/>
    <w:rsid w:val="00981540"/>
    <w:rsid w:val="009822B2"/>
    <w:rsid w:val="0098244A"/>
    <w:rsid w:val="00983AF5"/>
    <w:rsid w:val="00984456"/>
    <w:rsid w:val="009847A0"/>
    <w:rsid w:val="00984BDB"/>
    <w:rsid w:val="00984DE5"/>
    <w:rsid w:val="00985291"/>
    <w:rsid w:val="00985A25"/>
    <w:rsid w:val="009865B0"/>
    <w:rsid w:val="009873F3"/>
    <w:rsid w:val="00987B87"/>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02BA"/>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459"/>
    <w:rsid w:val="009E57F9"/>
    <w:rsid w:val="009E7100"/>
    <w:rsid w:val="009F0660"/>
    <w:rsid w:val="009F06BA"/>
    <w:rsid w:val="009F0885"/>
    <w:rsid w:val="009F08F7"/>
    <w:rsid w:val="009F0AB3"/>
    <w:rsid w:val="009F0E95"/>
    <w:rsid w:val="009F10E4"/>
    <w:rsid w:val="009F18D0"/>
    <w:rsid w:val="009F1FF7"/>
    <w:rsid w:val="009F2BD9"/>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344"/>
    <w:rsid w:val="00A34587"/>
    <w:rsid w:val="00A3469E"/>
    <w:rsid w:val="00A34DFE"/>
    <w:rsid w:val="00A35FB1"/>
    <w:rsid w:val="00A36591"/>
    <w:rsid w:val="00A369EB"/>
    <w:rsid w:val="00A36D27"/>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4830"/>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1EB"/>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540"/>
    <w:rsid w:val="00AB77E2"/>
    <w:rsid w:val="00AB7D2E"/>
    <w:rsid w:val="00AC0541"/>
    <w:rsid w:val="00AC082E"/>
    <w:rsid w:val="00AC0E56"/>
    <w:rsid w:val="00AC1416"/>
    <w:rsid w:val="00AC30D5"/>
    <w:rsid w:val="00AC3410"/>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57CC"/>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57C"/>
    <w:rsid w:val="00B266CC"/>
    <w:rsid w:val="00B2681D"/>
    <w:rsid w:val="00B2752E"/>
    <w:rsid w:val="00B27FD9"/>
    <w:rsid w:val="00B30203"/>
    <w:rsid w:val="00B30456"/>
    <w:rsid w:val="00B304E3"/>
    <w:rsid w:val="00B30917"/>
    <w:rsid w:val="00B30994"/>
    <w:rsid w:val="00B32124"/>
    <w:rsid w:val="00B32C46"/>
    <w:rsid w:val="00B32D39"/>
    <w:rsid w:val="00B333DF"/>
    <w:rsid w:val="00B34CEA"/>
    <w:rsid w:val="00B34CF9"/>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5917"/>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679"/>
    <w:rsid w:val="00B74B63"/>
    <w:rsid w:val="00B74B9D"/>
    <w:rsid w:val="00B74BB0"/>
    <w:rsid w:val="00B75687"/>
    <w:rsid w:val="00B80444"/>
    <w:rsid w:val="00B80C17"/>
    <w:rsid w:val="00B81AD3"/>
    <w:rsid w:val="00B853BF"/>
    <w:rsid w:val="00B8636F"/>
    <w:rsid w:val="00B86BCB"/>
    <w:rsid w:val="00B86C5F"/>
    <w:rsid w:val="00B87D26"/>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6F0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0E5"/>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196"/>
    <w:rsid w:val="00BD6BF7"/>
    <w:rsid w:val="00BD6E20"/>
    <w:rsid w:val="00BD6E80"/>
    <w:rsid w:val="00BD6EF7"/>
    <w:rsid w:val="00BD72E6"/>
    <w:rsid w:val="00BE01AE"/>
    <w:rsid w:val="00BE0A59"/>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68F7"/>
    <w:rsid w:val="00BF7253"/>
    <w:rsid w:val="00BF762F"/>
    <w:rsid w:val="00BF79C6"/>
    <w:rsid w:val="00BF7C26"/>
    <w:rsid w:val="00C0080D"/>
    <w:rsid w:val="00C008F7"/>
    <w:rsid w:val="00C00E33"/>
    <w:rsid w:val="00C010D8"/>
    <w:rsid w:val="00C01222"/>
    <w:rsid w:val="00C024D3"/>
    <w:rsid w:val="00C02868"/>
    <w:rsid w:val="00C029B6"/>
    <w:rsid w:val="00C03431"/>
    <w:rsid w:val="00C03625"/>
    <w:rsid w:val="00C0413D"/>
    <w:rsid w:val="00C04176"/>
    <w:rsid w:val="00C056E1"/>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AF"/>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CA1"/>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3E"/>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5886"/>
    <w:rsid w:val="00CF7A4E"/>
    <w:rsid w:val="00D00401"/>
    <w:rsid w:val="00D0068C"/>
    <w:rsid w:val="00D008B5"/>
    <w:rsid w:val="00D009B6"/>
    <w:rsid w:val="00D00A05"/>
    <w:rsid w:val="00D00A61"/>
    <w:rsid w:val="00D00BED"/>
    <w:rsid w:val="00D00DA3"/>
    <w:rsid w:val="00D0167F"/>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4DA"/>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0E6"/>
    <w:rsid w:val="00D67A86"/>
    <w:rsid w:val="00D67FDE"/>
    <w:rsid w:val="00D70ABA"/>
    <w:rsid w:val="00D710BC"/>
    <w:rsid w:val="00D71259"/>
    <w:rsid w:val="00D72AC9"/>
    <w:rsid w:val="00D7354F"/>
    <w:rsid w:val="00D7435F"/>
    <w:rsid w:val="00D7436B"/>
    <w:rsid w:val="00D746A9"/>
    <w:rsid w:val="00D74CCE"/>
    <w:rsid w:val="00D7504A"/>
    <w:rsid w:val="00D758CA"/>
    <w:rsid w:val="00D75B13"/>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A49"/>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1F6D"/>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1F22"/>
    <w:rsid w:val="00DE2562"/>
    <w:rsid w:val="00DE26E4"/>
    <w:rsid w:val="00DE3244"/>
    <w:rsid w:val="00DE3538"/>
    <w:rsid w:val="00DE3C28"/>
    <w:rsid w:val="00DE3F97"/>
    <w:rsid w:val="00DE4E15"/>
    <w:rsid w:val="00DE54C9"/>
    <w:rsid w:val="00DE55C8"/>
    <w:rsid w:val="00DE5B89"/>
    <w:rsid w:val="00DE65EA"/>
    <w:rsid w:val="00DE7706"/>
    <w:rsid w:val="00DE7753"/>
    <w:rsid w:val="00DE7F8F"/>
    <w:rsid w:val="00DF01E3"/>
    <w:rsid w:val="00DF09E7"/>
    <w:rsid w:val="00DF0BD2"/>
    <w:rsid w:val="00DF11C4"/>
    <w:rsid w:val="00DF1625"/>
    <w:rsid w:val="00DF19A1"/>
    <w:rsid w:val="00DF29A3"/>
    <w:rsid w:val="00DF2F68"/>
    <w:rsid w:val="00DF3688"/>
    <w:rsid w:val="00DF44E3"/>
    <w:rsid w:val="00DF5182"/>
    <w:rsid w:val="00DF749E"/>
    <w:rsid w:val="00E004B7"/>
    <w:rsid w:val="00E006C3"/>
    <w:rsid w:val="00E00AD1"/>
    <w:rsid w:val="00E01503"/>
    <w:rsid w:val="00E020C1"/>
    <w:rsid w:val="00E02133"/>
    <w:rsid w:val="00E02310"/>
    <w:rsid w:val="00E02449"/>
    <w:rsid w:val="00E02F60"/>
    <w:rsid w:val="00E03813"/>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17D69"/>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A46"/>
    <w:rsid w:val="00E25B05"/>
    <w:rsid w:val="00E25D59"/>
    <w:rsid w:val="00E2620A"/>
    <w:rsid w:val="00E2624C"/>
    <w:rsid w:val="00E26284"/>
    <w:rsid w:val="00E267E5"/>
    <w:rsid w:val="00E26A48"/>
    <w:rsid w:val="00E27E53"/>
    <w:rsid w:val="00E30341"/>
    <w:rsid w:val="00E30F0C"/>
    <w:rsid w:val="00E31A0F"/>
    <w:rsid w:val="00E31FAD"/>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97C"/>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494A"/>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0DF9"/>
    <w:rsid w:val="00F4140F"/>
    <w:rsid w:val="00F41477"/>
    <w:rsid w:val="00F42139"/>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91B"/>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48C"/>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3B3"/>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25B"/>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F94B587-9509-4A3D-9BC0-D9071AF5E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NumberedParas,List Paragraph1,List Paragraph-ExecSummary,Bullets,References,List Paragraph (numbered (a)),List_Paragraph,Multilevel para_II,Akapit z listą BS,Indent Paragraph,Bullet OFM"/>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NumberedParas Char,List Paragraph1 Char,List Paragraph-ExecSummary Char,Bullets Char,References Char,List Paragraph (numbered (a)) Char,List_Paragraph Char,Multilevel para_II Char,Akapit z listą BS Char,Inden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 w:type="character" w:customStyle="1" w:styleId="ezkurwreuab5ozgtqnkl">
    <w:name w:val="ezkurwreuab5ozgtqnkl"/>
    <w:basedOn w:val="DefaultParagraphFont"/>
    <w:rsid w:val="00857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43022951">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0637715">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28363-0C56-4C9C-9D61-57CC8135B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2721</TotalTime>
  <Pages>81</Pages>
  <Words>19314</Words>
  <Characters>110094</Characters>
  <Application>Microsoft Office Word</Application>
  <DocSecurity>0</DocSecurity>
  <Lines>917</Lines>
  <Paragraphs>258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129150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1824</cp:revision>
  <cp:lastPrinted>2018-02-16T07:12:00Z</cp:lastPrinted>
  <dcterms:created xsi:type="dcterms:W3CDTF">2019-10-28T07:04:00Z</dcterms:created>
  <dcterms:modified xsi:type="dcterms:W3CDTF">2025-05-14T06:40:00Z</dcterms:modified>
</cp:coreProperties>
</file>